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74B26" w14:textId="77777777" w:rsidR="00DE57DE" w:rsidRPr="00DE57DE" w:rsidRDefault="00DE57DE" w:rsidP="00DE57DE">
      <w:pPr>
        <w:jc w:val="center"/>
        <w:rPr>
          <w:rFonts w:cs="Arial"/>
          <w:caps/>
          <w:sz w:val="28"/>
          <w:szCs w:val="28"/>
          <w:lang w:val="sk-SK" w:eastAsia="sk-SK"/>
        </w:rPr>
      </w:pPr>
      <w:bookmarkStart w:id="0" w:name="_GoBack"/>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44A103BF">
            <wp:simplePos x="0" y="0"/>
            <wp:positionH relativeFrom="page">
              <wp:align>left</wp:align>
            </wp:positionH>
            <wp:positionV relativeFrom="margin">
              <wp:posOffset>-1047750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210ABABD" w:rsidR="00DA281A" w:rsidRDefault="00B70CB9"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Ing. Peter Vlček, PhD.</w:t>
      </w:r>
      <w:r w:rsidR="00DA281A">
        <w:rPr>
          <w:rFonts w:ascii="Verdana" w:hAnsi="Verdana"/>
          <w:sz w:val="20"/>
          <w:szCs w:val="20"/>
          <w:lang w:val="sk-SK" w:eastAsia="cs-CZ"/>
        </w:rPr>
        <w:t xml:space="preserve"> </w:t>
      </w:r>
      <w:r w:rsidR="00DA281A">
        <w:rPr>
          <w:rFonts w:ascii="Verdana" w:hAnsi="Verdana"/>
          <w:sz w:val="20"/>
          <w:szCs w:val="20"/>
          <w:lang w:val="sk-SK" w:eastAsia="cs-CZ"/>
        </w:rPr>
        <w:tab/>
        <w:t>..............................</w:t>
      </w:r>
    </w:p>
    <w:p w14:paraId="1950669F" w14:textId="33AAB31C"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p>
    <w:p w14:paraId="3C7DAFFD" w14:textId="62F66A6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1" w:author="Miruška Hrabčáková" w:date="2020-09-25T10:10:00Z">
        <w:r w:rsidR="00B70CB9" w:rsidDel="00AC2E42">
          <w:rPr>
            <w:rFonts w:ascii="Verdana" w:hAnsi="Verdana"/>
            <w:sz w:val="20"/>
            <w:szCs w:val="20"/>
            <w:lang w:val="sk-SK" w:eastAsia="cs-CZ"/>
          </w:rPr>
          <w:delText>17</w:delText>
        </w:r>
      </w:del>
      <w:ins w:id="2" w:author="Miruška Hrabčáková" w:date="2020-09-25T10:10:00Z">
        <w:r w:rsidR="00AC2E42">
          <w:rPr>
            <w:rFonts w:ascii="Verdana" w:hAnsi="Verdana"/>
            <w:sz w:val="20"/>
            <w:szCs w:val="20"/>
            <w:lang w:val="sk-SK" w:eastAsia="cs-CZ"/>
          </w:rPr>
          <w:t>29</w:t>
        </w:r>
      </w:ins>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del w:id="3" w:author="Miruška Hrabčáková" w:date="2020-09-25T10:10:00Z">
        <w:r w:rsidR="00B70CB9" w:rsidDel="00AC2E42">
          <w:rPr>
            <w:rFonts w:ascii="Verdana" w:hAnsi="Verdana"/>
            <w:sz w:val="20"/>
            <w:szCs w:val="20"/>
            <w:lang w:val="sk-SK" w:eastAsia="cs-CZ"/>
          </w:rPr>
          <w:delText>4</w:delText>
        </w:r>
      </w:del>
      <w:ins w:id="4" w:author="Miruška Hrabčáková" w:date="2020-09-25T10:10:00Z">
        <w:r w:rsidR="00AC2E42">
          <w:rPr>
            <w:rFonts w:ascii="Verdana" w:hAnsi="Verdana"/>
            <w:sz w:val="20"/>
            <w:szCs w:val="20"/>
            <w:lang w:val="sk-SK" w:eastAsia="cs-CZ"/>
          </w:rPr>
          <w:t>9</w:t>
        </w:r>
      </w:ins>
      <w:r w:rsidR="008C3FAB" w:rsidRPr="008C3FAB">
        <w:rPr>
          <w:rFonts w:ascii="Verdana" w:hAnsi="Verdana"/>
          <w:sz w:val="20"/>
          <w:szCs w:val="20"/>
          <w:lang w:val="sk-SK" w:eastAsia="cs-CZ"/>
        </w:rPr>
        <w:t xml:space="preserve">. </w:t>
      </w:r>
      <w:r w:rsidR="00B70CB9" w:rsidRPr="008C3FAB">
        <w:rPr>
          <w:rFonts w:ascii="Verdana" w:hAnsi="Verdana"/>
          <w:sz w:val="20"/>
          <w:szCs w:val="20"/>
          <w:lang w:val="sk-SK" w:eastAsia="cs-CZ"/>
        </w:rPr>
        <w:t>20</w:t>
      </w:r>
      <w:r w:rsidR="00B70CB9">
        <w:rPr>
          <w:rFonts w:ascii="Verdana" w:hAnsi="Verdana"/>
          <w:sz w:val="20"/>
          <w:szCs w:val="20"/>
          <w:lang w:val="sk-SK" w:eastAsia="cs-CZ"/>
        </w:rPr>
        <w:t>20</w:t>
      </w:r>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7A493813" w14:textId="56758B44" w:rsidR="00DD75CF" w:rsidRDefault="00DD75CF" w:rsidP="00DA281A">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 </w:t>
      </w:r>
    </w:p>
    <w:p w14:paraId="21A7641C" w14:textId="59ABC963"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5" w:author="Miruška Hrabčáková" w:date="2020-09-25T10:10:00Z">
        <w:r w:rsidR="00B70CB9" w:rsidDel="00AC2E42">
          <w:rPr>
            <w:rFonts w:ascii="Verdana" w:hAnsi="Verdana"/>
            <w:sz w:val="20"/>
            <w:szCs w:val="20"/>
            <w:lang w:val="sk-SK" w:eastAsia="cs-CZ"/>
          </w:rPr>
          <w:delText>17</w:delText>
        </w:r>
      </w:del>
      <w:ins w:id="6" w:author="Miruška Hrabčáková" w:date="2020-09-25T10:10:00Z">
        <w:r w:rsidR="00AC2E42">
          <w:rPr>
            <w:rFonts w:ascii="Verdana" w:hAnsi="Verdana"/>
            <w:sz w:val="20"/>
            <w:szCs w:val="20"/>
            <w:lang w:val="sk-SK" w:eastAsia="cs-CZ"/>
          </w:rPr>
          <w:t>29</w:t>
        </w:r>
      </w:ins>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del w:id="7" w:author="Miruška Hrabčáková" w:date="2020-09-25T10:10:00Z">
        <w:r w:rsidR="00B70CB9" w:rsidDel="00AC2E42">
          <w:rPr>
            <w:rFonts w:ascii="Verdana" w:hAnsi="Verdana"/>
            <w:sz w:val="20"/>
            <w:szCs w:val="20"/>
            <w:lang w:val="sk-SK" w:eastAsia="cs-CZ"/>
          </w:rPr>
          <w:delText>4</w:delText>
        </w:r>
      </w:del>
      <w:ins w:id="8" w:author="Miruška Hrabčáková" w:date="2020-09-25T10:10:00Z">
        <w:r w:rsidR="00AC2E42">
          <w:rPr>
            <w:rFonts w:ascii="Verdana" w:hAnsi="Verdana"/>
            <w:sz w:val="20"/>
            <w:szCs w:val="20"/>
            <w:lang w:val="sk-SK" w:eastAsia="cs-CZ"/>
          </w:rPr>
          <w:t>9</w:t>
        </w:r>
      </w:ins>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2020</w:t>
      </w:r>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54473675"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9" w:author="Miruška Hrabčáková" w:date="2020-09-25T10:10:00Z">
        <w:r w:rsidR="00B70CB9" w:rsidDel="00AC2E42">
          <w:rPr>
            <w:rFonts w:ascii="Verdana" w:hAnsi="Verdana"/>
            <w:sz w:val="20"/>
            <w:szCs w:val="20"/>
            <w:lang w:val="sk-SK" w:eastAsia="cs-CZ"/>
          </w:rPr>
          <w:delText>17</w:delText>
        </w:r>
      </w:del>
      <w:ins w:id="10" w:author="Miruška Hrabčáková" w:date="2020-09-25T10:10:00Z">
        <w:r w:rsidR="00AC2E42">
          <w:rPr>
            <w:rFonts w:ascii="Verdana" w:hAnsi="Verdana"/>
            <w:sz w:val="20"/>
            <w:szCs w:val="20"/>
            <w:lang w:val="sk-SK" w:eastAsia="cs-CZ"/>
          </w:rPr>
          <w:t>29</w:t>
        </w:r>
      </w:ins>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ins w:id="11" w:author="Miruška Hrabčáková" w:date="2020-09-25T10:10:00Z">
        <w:r w:rsidR="00AC2E42">
          <w:rPr>
            <w:rFonts w:ascii="Verdana" w:hAnsi="Verdana"/>
            <w:sz w:val="20"/>
            <w:szCs w:val="20"/>
            <w:lang w:val="sk-SK" w:eastAsia="cs-CZ"/>
          </w:rPr>
          <w:t>9</w:t>
        </w:r>
      </w:ins>
      <w:del w:id="12" w:author="Miruška Hrabčáková" w:date="2020-09-25T10:10:00Z">
        <w:r w:rsidR="00B70CB9" w:rsidDel="00AC2E42">
          <w:rPr>
            <w:rFonts w:ascii="Verdana" w:hAnsi="Verdana"/>
            <w:sz w:val="20"/>
            <w:szCs w:val="20"/>
            <w:lang w:val="sk-SK" w:eastAsia="cs-CZ"/>
          </w:rPr>
          <w:delText>4</w:delText>
        </w:r>
      </w:del>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2020</w:t>
      </w:r>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31EF6783"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B70CB9">
        <w:rPr>
          <w:rFonts w:ascii="Verdana" w:hAnsi="Verdana"/>
          <w:sz w:val="20"/>
          <w:szCs w:val="20"/>
          <w:lang w:val="sk-SK" w:eastAsia="cs-CZ"/>
        </w:rPr>
        <w:t>6</w:t>
      </w:r>
      <w:r w:rsidR="00CF1B36">
        <w:rPr>
          <w:rFonts w:ascii="Verdana" w:hAnsi="Verdana"/>
          <w:sz w:val="20"/>
          <w:szCs w:val="20"/>
          <w:lang w:val="sk-SK" w:eastAsia="cs-CZ"/>
        </w:rPr>
        <w:t>.</w:t>
      </w:r>
      <w:del w:id="13" w:author="Miruška Hrabčáková" w:date="2020-09-25T07:44:00Z">
        <w:r w:rsidR="00CF1B36" w:rsidDel="00363FB5">
          <w:rPr>
            <w:rFonts w:ascii="Verdana" w:hAnsi="Verdana"/>
            <w:sz w:val="20"/>
            <w:szCs w:val="20"/>
            <w:lang w:val="sk-SK" w:eastAsia="cs-CZ"/>
          </w:rPr>
          <w:delText>0</w:delText>
        </w:r>
      </w:del>
      <w:ins w:id="14" w:author="Miruška Hrabčáková" w:date="2020-09-25T07:44:00Z">
        <w:r w:rsidR="00363FB5">
          <w:rPr>
            <w:rFonts w:ascii="Verdana" w:hAnsi="Verdana"/>
            <w:sz w:val="20"/>
            <w:szCs w:val="20"/>
            <w:lang w:val="sk-SK" w:eastAsia="cs-CZ"/>
          </w:rPr>
          <w:t>1</w:t>
        </w:r>
      </w:ins>
      <w:r>
        <w:rPr>
          <w:rFonts w:ascii="Verdana" w:hAnsi="Verdana"/>
          <w:sz w:val="20"/>
          <w:szCs w:val="20"/>
          <w:lang w:val="sk-SK" w:eastAsia="cs-CZ"/>
        </w:rPr>
        <w:t xml:space="preserve">; platnosť od: </w:t>
      </w:r>
      <w:del w:id="15" w:author="Miruška Hrabčáková" w:date="2020-09-25T10:10:00Z">
        <w:r w:rsidR="00B70CB9" w:rsidDel="00AC2E42">
          <w:rPr>
            <w:rFonts w:ascii="Verdana" w:hAnsi="Verdana"/>
            <w:sz w:val="20"/>
            <w:szCs w:val="20"/>
            <w:lang w:val="sk-SK" w:eastAsia="cs-CZ"/>
          </w:rPr>
          <w:delText>17</w:delText>
        </w:r>
      </w:del>
      <w:ins w:id="16" w:author="Miruška Hrabčáková" w:date="2020-09-25T10:10:00Z">
        <w:r w:rsidR="00AC2E42">
          <w:rPr>
            <w:rFonts w:ascii="Verdana" w:hAnsi="Verdana"/>
            <w:sz w:val="20"/>
            <w:szCs w:val="20"/>
            <w:lang w:val="sk-SK" w:eastAsia="cs-CZ"/>
          </w:rPr>
          <w:t>29</w:t>
        </w:r>
      </w:ins>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del w:id="17" w:author="Miruška Hrabčáková" w:date="2020-09-25T10:10:00Z">
        <w:r w:rsidR="00B70CB9" w:rsidDel="00AC2E42">
          <w:rPr>
            <w:rFonts w:ascii="Verdana" w:hAnsi="Verdana"/>
            <w:sz w:val="20"/>
            <w:szCs w:val="20"/>
            <w:lang w:val="sk-SK" w:eastAsia="cs-CZ"/>
          </w:rPr>
          <w:delText>4</w:delText>
        </w:r>
      </w:del>
      <w:ins w:id="18" w:author="Miruška Hrabčáková" w:date="2020-09-25T10:10:00Z">
        <w:r w:rsidR="00AC2E42">
          <w:rPr>
            <w:rFonts w:ascii="Verdana" w:hAnsi="Verdana"/>
            <w:sz w:val="20"/>
            <w:szCs w:val="20"/>
            <w:lang w:val="sk-SK" w:eastAsia="cs-CZ"/>
          </w:rPr>
          <w:t>9</w:t>
        </w:r>
      </w:ins>
      <w:r w:rsidR="008C3FAB" w:rsidRPr="008C3FAB">
        <w:rPr>
          <w:rFonts w:ascii="Verdana" w:hAnsi="Verdana"/>
          <w:sz w:val="20"/>
          <w:szCs w:val="20"/>
          <w:lang w:val="sk-SK" w:eastAsia="cs-CZ"/>
        </w:rPr>
        <w:t xml:space="preserve">. </w:t>
      </w:r>
      <w:r w:rsidR="00B70CB9" w:rsidRPr="008C3FAB">
        <w:rPr>
          <w:rFonts w:ascii="Verdana" w:hAnsi="Verdana"/>
          <w:sz w:val="20"/>
          <w:szCs w:val="20"/>
          <w:lang w:val="sk-SK" w:eastAsia="cs-CZ"/>
        </w:rPr>
        <w:t>20</w:t>
      </w:r>
      <w:r w:rsidR="00B70CB9">
        <w:rPr>
          <w:rFonts w:ascii="Verdana" w:hAnsi="Verdana"/>
          <w:sz w:val="20"/>
          <w:szCs w:val="20"/>
          <w:lang w:val="sk-SK" w:eastAsia="cs-CZ"/>
        </w:rPr>
        <w:t>20</w:t>
      </w:r>
      <w:r>
        <w:rPr>
          <w:rFonts w:ascii="Verdana" w:hAnsi="Verdana"/>
          <w:sz w:val="20"/>
          <w:szCs w:val="20"/>
          <w:lang w:val="sk-SK" w:eastAsia="cs-CZ"/>
        </w:rPr>
        <w:t xml:space="preserve">, účinnosť od: </w:t>
      </w:r>
      <w:del w:id="19" w:author="Miruška Hrabčáková" w:date="2020-09-25T10:10:00Z">
        <w:r w:rsidR="00B70CB9" w:rsidDel="00AC2E42">
          <w:rPr>
            <w:rFonts w:ascii="Verdana" w:hAnsi="Verdana"/>
            <w:sz w:val="20"/>
            <w:szCs w:val="20"/>
            <w:lang w:val="sk-SK" w:eastAsia="cs-CZ"/>
          </w:rPr>
          <w:delText>17</w:delText>
        </w:r>
      </w:del>
      <w:ins w:id="20" w:author="Miruška Hrabčáková" w:date="2020-09-25T10:10:00Z">
        <w:r w:rsidR="00AC2E42">
          <w:rPr>
            <w:rFonts w:ascii="Verdana" w:hAnsi="Verdana"/>
            <w:sz w:val="20"/>
            <w:szCs w:val="20"/>
            <w:lang w:val="sk-SK" w:eastAsia="cs-CZ"/>
          </w:rPr>
          <w:t>29</w:t>
        </w:r>
      </w:ins>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del w:id="21" w:author="Miruška Hrabčáková" w:date="2020-09-25T10:10:00Z">
        <w:r w:rsidR="00B70CB9" w:rsidDel="00AC2E42">
          <w:rPr>
            <w:rFonts w:ascii="Verdana" w:hAnsi="Verdana"/>
            <w:sz w:val="20"/>
            <w:szCs w:val="20"/>
            <w:lang w:val="sk-SK" w:eastAsia="cs-CZ"/>
          </w:rPr>
          <w:delText>4</w:delText>
        </w:r>
      </w:del>
      <w:ins w:id="22" w:author="Miruška Hrabčáková" w:date="2020-09-25T10:10:00Z">
        <w:r w:rsidR="00AC2E42">
          <w:rPr>
            <w:rFonts w:ascii="Verdana" w:hAnsi="Verdana"/>
            <w:sz w:val="20"/>
            <w:szCs w:val="20"/>
            <w:lang w:val="sk-SK" w:eastAsia="cs-CZ"/>
          </w:rPr>
          <w:t>9</w:t>
        </w:r>
      </w:ins>
      <w:r w:rsidR="008C3FAB" w:rsidRPr="008C3FAB">
        <w:rPr>
          <w:rFonts w:ascii="Verdana" w:hAnsi="Verdana"/>
          <w:sz w:val="20"/>
          <w:szCs w:val="20"/>
          <w:lang w:val="sk-SK" w:eastAsia="cs-CZ"/>
        </w:rPr>
        <w:t xml:space="preserve">. </w:t>
      </w:r>
      <w:r w:rsidR="00B70CB9" w:rsidRPr="008C3FAB">
        <w:rPr>
          <w:rFonts w:ascii="Verdana" w:hAnsi="Verdana"/>
          <w:sz w:val="20"/>
          <w:szCs w:val="20"/>
          <w:lang w:val="sk-SK" w:eastAsia="cs-CZ"/>
        </w:rPr>
        <w:t>20</w:t>
      </w:r>
      <w:r w:rsidR="00B70CB9">
        <w:rPr>
          <w:rFonts w:ascii="Verdana" w:hAnsi="Verdana"/>
          <w:sz w:val="20"/>
          <w:szCs w:val="20"/>
          <w:lang w:val="sk-SK" w:eastAsia="cs-CZ"/>
        </w:rPr>
        <w:t>20</w:t>
      </w:r>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23" w:name="_Toc440375085"/>
      <w:bookmarkStart w:id="24" w:name="_Toc38008850"/>
      <w:r w:rsidRPr="0017594C">
        <w:rPr>
          <w:lang w:val="sk-SK"/>
        </w:rPr>
        <w:lastRenderedPageBreak/>
        <w:t>Obsah</w:t>
      </w:r>
      <w:bookmarkEnd w:id="23"/>
      <w:bookmarkEnd w:id="24"/>
    </w:p>
    <w:p w14:paraId="687C5A41" w14:textId="77777777" w:rsidR="000A2A64"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38008850" w:history="1">
        <w:r w:rsidR="000A2A64" w:rsidRPr="00B3344E">
          <w:rPr>
            <w:rStyle w:val="Hypertextovprepojenie"/>
            <w:noProof/>
            <w:lang w:val="sk-SK"/>
          </w:rPr>
          <w:t>Obsah</w:t>
        </w:r>
        <w:r w:rsidR="000A2A64">
          <w:rPr>
            <w:noProof/>
            <w:webHidden/>
          </w:rPr>
          <w:tab/>
        </w:r>
        <w:r w:rsidR="000A2A64">
          <w:rPr>
            <w:noProof/>
            <w:webHidden/>
          </w:rPr>
          <w:fldChar w:fldCharType="begin"/>
        </w:r>
        <w:r w:rsidR="000A2A64">
          <w:rPr>
            <w:noProof/>
            <w:webHidden/>
          </w:rPr>
          <w:instrText xml:space="preserve"> PAGEREF _Toc38008850 \h </w:instrText>
        </w:r>
        <w:r w:rsidR="000A2A64">
          <w:rPr>
            <w:noProof/>
            <w:webHidden/>
          </w:rPr>
        </w:r>
        <w:r w:rsidR="000A2A64">
          <w:rPr>
            <w:noProof/>
            <w:webHidden/>
          </w:rPr>
          <w:fldChar w:fldCharType="separate"/>
        </w:r>
        <w:r w:rsidR="000A2A64">
          <w:rPr>
            <w:noProof/>
            <w:webHidden/>
          </w:rPr>
          <w:t>2</w:t>
        </w:r>
        <w:r w:rsidR="000A2A64">
          <w:rPr>
            <w:noProof/>
            <w:webHidden/>
          </w:rPr>
          <w:fldChar w:fldCharType="end"/>
        </w:r>
      </w:hyperlink>
    </w:p>
    <w:p w14:paraId="059F554B" w14:textId="77777777" w:rsidR="000A2A64" w:rsidRDefault="00F50E4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1" w:history="1">
        <w:r w:rsidR="000A2A64" w:rsidRPr="00B3344E">
          <w:rPr>
            <w:rStyle w:val="Hypertextovprepojenie"/>
            <w:noProof/>
            <w:lang w:val="sk-SK"/>
          </w:rPr>
          <w:t>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Úvod</w:t>
        </w:r>
        <w:r w:rsidR="000A2A64">
          <w:rPr>
            <w:noProof/>
            <w:webHidden/>
          </w:rPr>
          <w:tab/>
        </w:r>
        <w:r w:rsidR="000A2A64">
          <w:rPr>
            <w:noProof/>
            <w:webHidden/>
          </w:rPr>
          <w:fldChar w:fldCharType="begin"/>
        </w:r>
        <w:r w:rsidR="000A2A64">
          <w:rPr>
            <w:noProof/>
            <w:webHidden/>
          </w:rPr>
          <w:instrText xml:space="preserve"> PAGEREF _Toc38008851 \h </w:instrText>
        </w:r>
        <w:r w:rsidR="000A2A64">
          <w:rPr>
            <w:noProof/>
            <w:webHidden/>
          </w:rPr>
        </w:r>
        <w:r w:rsidR="000A2A64">
          <w:rPr>
            <w:noProof/>
            <w:webHidden/>
          </w:rPr>
          <w:fldChar w:fldCharType="separate"/>
        </w:r>
        <w:r w:rsidR="000A2A64">
          <w:rPr>
            <w:noProof/>
            <w:webHidden/>
          </w:rPr>
          <w:t>4</w:t>
        </w:r>
        <w:r w:rsidR="000A2A64">
          <w:rPr>
            <w:noProof/>
            <w:webHidden/>
          </w:rPr>
          <w:fldChar w:fldCharType="end"/>
        </w:r>
      </w:hyperlink>
    </w:p>
    <w:p w14:paraId="4C97E461"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2" w:history="1">
        <w:r w:rsidR="000A2A64" w:rsidRPr="00B3344E">
          <w:rPr>
            <w:rStyle w:val="Hypertextovprepojenie"/>
            <w:noProof/>
            <w:lang w:val="sk-SK"/>
            <w14:scene3d>
              <w14:camera w14:prst="orthographicFront"/>
              <w14:lightRig w14:rig="threePt" w14:dir="t">
                <w14:rot w14:lat="0" w14:lon="0" w14:rev="0"/>
              </w14:lightRig>
            </w14:scene3d>
          </w:rPr>
          <w:t>1.1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Cieľ príručky</w:t>
        </w:r>
        <w:r w:rsidR="000A2A64">
          <w:rPr>
            <w:noProof/>
            <w:webHidden/>
          </w:rPr>
          <w:tab/>
        </w:r>
        <w:r w:rsidR="000A2A64">
          <w:rPr>
            <w:noProof/>
            <w:webHidden/>
          </w:rPr>
          <w:fldChar w:fldCharType="begin"/>
        </w:r>
        <w:r w:rsidR="000A2A64">
          <w:rPr>
            <w:noProof/>
            <w:webHidden/>
          </w:rPr>
          <w:instrText xml:space="preserve"> PAGEREF _Toc38008852 \h </w:instrText>
        </w:r>
        <w:r w:rsidR="000A2A64">
          <w:rPr>
            <w:noProof/>
            <w:webHidden/>
          </w:rPr>
        </w:r>
        <w:r w:rsidR="000A2A64">
          <w:rPr>
            <w:noProof/>
            <w:webHidden/>
          </w:rPr>
          <w:fldChar w:fldCharType="separate"/>
        </w:r>
        <w:r w:rsidR="000A2A64">
          <w:rPr>
            <w:noProof/>
            <w:webHidden/>
          </w:rPr>
          <w:t>4</w:t>
        </w:r>
        <w:r w:rsidR="000A2A64">
          <w:rPr>
            <w:noProof/>
            <w:webHidden/>
          </w:rPr>
          <w:fldChar w:fldCharType="end"/>
        </w:r>
      </w:hyperlink>
    </w:p>
    <w:p w14:paraId="7A2137AC"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3" w:history="1">
        <w:r w:rsidR="000A2A64" w:rsidRPr="00B3344E">
          <w:rPr>
            <w:rStyle w:val="Hypertextovprepojenie"/>
            <w:noProof/>
            <w:lang w:val="sk-SK"/>
            <w14:scene3d>
              <w14:camera w14:prst="orthographicFront"/>
              <w14:lightRig w14:rig="threePt" w14:dir="t">
                <w14:rot w14:lat="0" w14:lon="0" w14:rev="0"/>
              </w14:lightRig>
            </w14:scene3d>
          </w:rPr>
          <w:t>1.2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Zoznam použitých skratiek</w:t>
        </w:r>
        <w:r w:rsidR="000A2A64">
          <w:rPr>
            <w:noProof/>
            <w:webHidden/>
          </w:rPr>
          <w:tab/>
        </w:r>
        <w:r w:rsidR="000A2A64">
          <w:rPr>
            <w:noProof/>
            <w:webHidden/>
          </w:rPr>
          <w:fldChar w:fldCharType="begin"/>
        </w:r>
        <w:r w:rsidR="000A2A64">
          <w:rPr>
            <w:noProof/>
            <w:webHidden/>
          </w:rPr>
          <w:instrText xml:space="preserve"> PAGEREF _Toc38008853 \h </w:instrText>
        </w:r>
        <w:r w:rsidR="000A2A64">
          <w:rPr>
            <w:noProof/>
            <w:webHidden/>
          </w:rPr>
        </w:r>
        <w:r w:rsidR="000A2A64">
          <w:rPr>
            <w:noProof/>
            <w:webHidden/>
          </w:rPr>
          <w:fldChar w:fldCharType="separate"/>
        </w:r>
        <w:r w:rsidR="000A2A64">
          <w:rPr>
            <w:noProof/>
            <w:webHidden/>
          </w:rPr>
          <w:t>4</w:t>
        </w:r>
        <w:r w:rsidR="000A2A64">
          <w:rPr>
            <w:noProof/>
            <w:webHidden/>
          </w:rPr>
          <w:fldChar w:fldCharType="end"/>
        </w:r>
      </w:hyperlink>
    </w:p>
    <w:p w14:paraId="6761CAE7"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4" w:history="1">
        <w:r w:rsidR="000A2A64" w:rsidRPr="00B3344E">
          <w:rPr>
            <w:rStyle w:val="Hypertextovprepojenie"/>
            <w:noProof/>
            <w:lang w:val="sk-SK"/>
            <w14:scene3d>
              <w14:camera w14:prst="orthographicFront"/>
              <w14:lightRig w14:rig="threePt" w14:dir="t">
                <w14:rot w14:lat="0" w14:lon="0" w14:rev="0"/>
              </w14:lightRig>
            </w14:scene3d>
          </w:rPr>
          <w:t>1.3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Definícia pojmov</w:t>
        </w:r>
        <w:r w:rsidR="000A2A64">
          <w:rPr>
            <w:noProof/>
            <w:webHidden/>
          </w:rPr>
          <w:tab/>
        </w:r>
        <w:r w:rsidR="000A2A64">
          <w:rPr>
            <w:noProof/>
            <w:webHidden/>
          </w:rPr>
          <w:fldChar w:fldCharType="begin"/>
        </w:r>
        <w:r w:rsidR="000A2A64">
          <w:rPr>
            <w:noProof/>
            <w:webHidden/>
          </w:rPr>
          <w:instrText xml:space="preserve"> PAGEREF _Toc38008854 \h </w:instrText>
        </w:r>
        <w:r w:rsidR="000A2A64">
          <w:rPr>
            <w:noProof/>
            <w:webHidden/>
          </w:rPr>
        </w:r>
        <w:r w:rsidR="000A2A64">
          <w:rPr>
            <w:noProof/>
            <w:webHidden/>
          </w:rPr>
          <w:fldChar w:fldCharType="separate"/>
        </w:r>
        <w:r w:rsidR="000A2A64">
          <w:rPr>
            <w:noProof/>
            <w:webHidden/>
          </w:rPr>
          <w:t>5</w:t>
        </w:r>
        <w:r w:rsidR="000A2A64">
          <w:rPr>
            <w:noProof/>
            <w:webHidden/>
          </w:rPr>
          <w:fldChar w:fldCharType="end"/>
        </w:r>
      </w:hyperlink>
    </w:p>
    <w:p w14:paraId="2DB1DEDB" w14:textId="77777777" w:rsidR="000A2A64" w:rsidRDefault="00F50E4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5" w:history="1">
        <w:r w:rsidR="000A2A64" w:rsidRPr="00B3344E">
          <w:rPr>
            <w:rStyle w:val="Hypertextovprepojenie"/>
            <w:noProof/>
            <w:lang w:val="sk-SK"/>
          </w:rPr>
          <w:t>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Schvaľovanie žiadostí o NFP</w:t>
        </w:r>
        <w:r w:rsidR="000A2A64">
          <w:rPr>
            <w:noProof/>
            <w:webHidden/>
          </w:rPr>
          <w:tab/>
        </w:r>
        <w:r w:rsidR="000A2A64">
          <w:rPr>
            <w:noProof/>
            <w:webHidden/>
          </w:rPr>
          <w:fldChar w:fldCharType="begin"/>
        </w:r>
        <w:r w:rsidR="000A2A64">
          <w:rPr>
            <w:noProof/>
            <w:webHidden/>
          </w:rPr>
          <w:instrText xml:space="preserve"> PAGEREF _Toc38008855 \h </w:instrText>
        </w:r>
        <w:r w:rsidR="000A2A64">
          <w:rPr>
            <w:noProof/>
            <w:webHidden/>
          </w:rPr>
        </w:r>
        <w:r w:rsidR="000A2A64">
          <w:rPr>
            <w:noProof/>
            <w:webHidden/>
          </w:rPr>
          <w:fldChar w:fldCharType="separate"/>
        </w:r>
        <w:r w:rsidR="000A2A64">
          <w:rPr>
            <w:noProof/>
            <w:webHidden/>
          </w:rPr>
          <w:t>10</w:t>
        </w:r>
        <w:r w:rsidR="000A2A64">
          <w:rPr>
            <w:noProof/>
            <w:webHidden/>
          </w:rPr>
          <w:fldChar w:fldCharType="end"/>
        </w:r>
      </w:hyperlink>
    </w:p>
    <w:p w14:paraId="1BBF305B"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6" w:history="1">
        <w:r w:rsidR="000A2A64" w:rsidRPr="00B3344E">
          <w:rPr>
            <w:rStyle w:val="Hypertextovprepojenie"/>
            <w:noProof/>
            <w:lang w:val="sk-SK"/>
            <w14:scene3d>
              <w14:camera w14:prst="orthographicFront"/>
              <w14:lightRig w14:rig="threePt" w14:dir="t">
                <w14:rot w14:lat="0" w14:lon="0" w14:rev="0"/>
              </w14:lightRig>
            </w14:scene3d>
          </w:rPr>
          <w:t>2.1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Administratívne overenie žiadostí o NFP</w:t>
        </w:r>
        <w:r w:rsidR="000A2A64">
          <w:rPr>
            <w:noProof/>
            <w:webHidden/>
          </w:rPr>
          <w:tab/>
        </w:r>
        <w:r w:rsidR="000A2A64">
          <w:rPr>
            <w:noProof/>
            <w:webHidden/>
          </w:rPr>
          <w:fldChar w:fldCharType="begin"/>
        </w:r>
        <w:r w:rsidR="000A2A64">
          <w:rPr>
            <w:noProof/>
            <w:webHidden/>
          </w:rPr>
          <w:instrText xml:space="preserve"> PAGEREF _Toc38008856 \h </w:instrText>
        </w:r>
        <w:r w:rsidR="000A2A64">
          <w:rPr>
            <w:noProof/>
            <w:webHidden/>
          </w:rPr>
        </w:r>
        <w:r w:rsidR="000A2A64">
          <w:rPr>
            <w:noProof/>
            <w:webHidden/>
          </w:rPr>
          <w:fldChar w:fldCharType="separate"/>
        </w:r>
        <w:r w:rsidR="000A2A64">
          <w:rPr>
            <w:noProof/>
            <w:webHidden/>
          </w:rPr>
          <w:t>10</w:t>
        </w:r>
        <w:r w:rsidR="000A2A64">
          <w:rPr>
            <w:noProof/>
            <w:webHidden/>
          </w:rPr>
          <w:fldChar w:fldCharType="end"/>
        </w:r>
      </w:hyperlink>
    </w:p>
    <w:p w14:paraId="10AEE0C3"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7" w:history="1">
        <w:r w:rsidR="000A2A64" w:rsidRPr="00B3344E">
          <w:rPr>
            <w:rStyle w:val="Hypertextovprepojenie"/>
            <w:noProof/>
            <w:lang w:val="sk-SK"/>
            <w14:scene3d>
              <w14:camera w14:prst="orthographicFront"/>
              <w14:lightRig w14:rig="threePt" w14:dir="t">
                <w14:rot w14:lat="0" w14:lon="0" w14:rev="0"/>
              </w14:lightRig>
            </w14:scene3d>
          </w:rPr>
          <w:t>2.2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Odborné hodnotenie a výber žiadostí o NFP</w:t>
        </w:r>
        <w:r w:rsidR="000A2A64">
          <w:rPr>
            <w:noProof/>
            <w:webHidden/>
          </w:rPr>
          <w:tab/>
        </w:r>
        <w:r w:rsidR="000A2A64">
          <w:rPr>
            <w:noProof/>
            <w:webHidden/>
          </w:rPr>
          <w:fldChar w:fldCharType="begin"/>
        </w:r>
        <w:r w:rsidR="000A2A64">
          <w:rPr>
            <w:noProof/>
            <w:webHidden/>
          </w:rPr>
          <w:instrText xml:space="preserve"> PAGEREF _Toc38008857 \h </w:instrText>
        </w:r>
        <w:r w:rsidR="000A2A64">
          <w:rPr>
            <w:noProof/>
            <w:webHidden/>
          </w:rPr>
        </w:r>
        <w:r w:rsidR="000A2A64">
          <w:rPr>
            <w:noProof/>
            <w:webHidden/>
          </w:rPr>
          <w:fldChar w:fldCharType="separate"/>
        </w:r>
        <w:r w:rsidR="000A2A64">
          <w:rPr>
            <w:noProof/>
            <w:webHidden/>
          </w:rPr>
          <w:t>10</w:t>
        </w:r>
        <w:r w:rsidR="000A2A64">
          <w:rPr>
            <w:noProof/>
            <w:webHidden/>
          </w:rPr>
          <w:fldChar w:fldCharType="end"/>
        </w:r>
      </w:hyperlink>
    </w:p>
    <w:p w14:paraId="1FF15A2E"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8" w:history="1">
        <w:r w:rsidR="000A2A64" w:rsidRPr="00B3344E">
          <w:rPr>
            <w:rStyle w:val="Hypertextovprepojenie"/>
            <w:noProof/>
            <w:lang w:val="sk-SK"/>
            <w14:scene3d>
              <w14:camera w14:prst="orthographicFront"/>
              <w14:lightRig w14:rig="threePt" w14:dir="t">
                <w14:rot w14:lat="0" w14:lon="0" w14:rev="0"/>
              </w14:lightRig>
            </w14:scene3d>
          </w:rPr>
          <w:t>2.3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Vydávanie rozhodnutí</w:t>
        </w:r>
        <w:r w:rsidR="000A2A64">
          <w:rPr>
            <w:noProof/>
            <w:webHidden/>
          </w:rPr>
          <w:tab/>
        </w:r>
        <w:r w:rsidR="000A2A64">
          <w:rPr>
            <w:noProof/>
            <w:webHidden/>
          </w:rPr>
          <w:fldChar w:fldCharType="begin"/>
        </w:r>
        <w:r w:rsidR="000A2A64">
          <w:rPr>
            <w:noProof/>
            <w:webHidden/>
          </w:rPr>
          <w:instrText xml:space="preserve"> PAGEREF _Toc38008858 \h </w:instrText>
        </w:r>
        <w:r w:rsidR="000A2A64">
          <w:rPr>
            <w:noProof/>
            <w:webHidden/>
          </w:rPr>
        </w:r>
        <w:r w:rsidR="000A2A64">
          <w:rPr>
            <w:noProof/>
            <w:webHidden/>
          </w:rPr>
          <w:fldChar w:fldCharType="separate"/>
        </w:r>
        <w:r w:rsidR="000A2A64">
          <w:rPr>
            <w:noProof/>
            <w:webHidden/>
          </w:rPr>
          <w:t>10</w:t>
        </w:r>
        <w:r w:rsidR="000A2A64">
          <w:rPr>
            <w:noProof/>
            <w:webHidden/>
          </w:rPr>
          <w:fldChar w:fldCharType="end"/>
        </w:r>
      </w:hyperlink>
    </w:p>
    <w:p w14:paraId="091D592D" w14:textId="77777777" w:rsidR="000A2A64" w:rsidRDefault="00F50E4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9" w:history="1">
        <w:r w:rsidR="000A2A64" w:rsidRPr="00B3344E">
          <w:rPr>
            <w:rStyle w:val="Hypertextovprepojenie"/>
            <w:noProof/>
            <w:lang w:val="sk-SK"/>
          </w:rPr>
          <w:t>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Popis procesov odborného hodnotenia</w:t>
        </w:r>
        <w:r w:rsidR="000A2A64">
          <w:rPr>
            <w:noProof/>
            <w:webHidden/>
          </w:rPr>
          <w:tab/>
        </w:r>
        <w:r w:rsidR="000A2A64">
          <w:rPr>
            <w:noProof/>
            <w:webHidden/>
          </w:rPr>
          <w:fldChar w:fldCharType="begin"/>
        </w:r>
        <w:r w:rsidR="000A2A64">
          <w:rPr>
            <w:noProof/>
            <w:webHidden/>
          </w:rPr>
          <w:instrText xml:space="preserve"> PAGEREF _Toc38008859 \h </w:instrText>
        </w:r>
        <w:r w:rsidR="000A2A64">
          <w:rPr>
            <w:noProof/>
            <w:webHidden/>
          </w:rPr>
        </w:r>
        <w:r w:rsidR="000A2A64">
          <w:rPr>
            <w:noProof/>
            <w:webHidden/>
          </w:rPr>
          <w:fldChar w:fldCharType="separate"/>
        </w:r>
        <w:r w:rsidR="000A2A64">
          <w:rPr>
            <w:noProof/>
            <w:webHidden/>
          </w:rPr>
          <w:t>11</w:t>
        </w:r>
        <w:r w:rsidR="000A2A64">
          <w:rPr>
            <w:noProof/>
            <w:webHidden/>
          </w:rPr>
          <w:fldChar w:fldCharType="end"/>
        </w:r>
      </w:hyperlink>
    </w:p>
    <w:p w14:paraId="45F2CB3E"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0" w:history="1">
        <w:r w:rsidR="000A2A64" w:rsidRPr="00B3344E">
          <w:rPr>
            <w:rStyle w:val="Hypertextovprepojenie"/>
            <w:noProof/>
            <w:lang w:val="sk-SK"/>
            <w14:scene3d>
              <w14:camera w14:prst="orthographicFront"/>
              <w14:lightRig w14:rig="threePt" w14:dir="t">
                <w14:rot w14:lat="0" w14:lon="0" w14:rev="0"/>
              </w14:lightRig>
            </w14:scene3d>
          </w:rPr>
          <w:t>3.1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Kritériá pre výber projektov</w:t>
        </w:r>
        <w:r w:rsidR="000A2A64">
          <w:rPr>
            <w:noProof/>
            <w:webHidden/>
          </w:rPr>
          <w:tab/>
        </w:r>
        <w:r w:rsidR="000A2A64">
          <w:rPr>
            <w:noProof/>
            <w:webHidden/>
          </w:rPr>
          <w:fldChar w:fldCharType="begin"/>
        </w:r>
        <w:r w:rsidR="000A2A64">
          <w:rPr>
            <w:noProof/>
            <w:webHidden/>
          </w:rPr>
          <w:instrText xml:space="preserve"> PAGEREF _Toc38008860 \h </w:instrText>
        </w:r>
        <w:r w:rsidR="000A2A64">
          <w:rPr>
            <w:noProof/>
            <w:webHidden/>
          </w:rPr>
        </w:r>
        <w:r w:rsidR="000A2A64">
          <w:rPr>
            <w:noProof/>
            <w:webHidden/>
          </w:rPr>
          <w:fldChar w:fldCharType="separate"/>
        </w:r>
        <w:r w:rsidR="000A2A64">
          <w:rPr>
            <w:noProof/>
            <w:webHidden/>
          </w:rPr>
          <w:t>11</w:t>
        </w:r>
        <w:r w:rsidR="000A2A64">
          <w:rPr>
            <w:noProof/>
            <w:webHidden/>
          </w:rPr>
          <w:fldChar w:fldCharType="end"/>
        </w:r>
      </w:hyperlink>
    </w:p>
    <w:p w14:paraId="0E6BF6B3"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1" w:history="1">
        <w:r w:rsidR="000A2A64" w:rsidRPr="00B3344E">
          <w:rPr>
            <w:rStyle w:val="Hypertextovprepojenie"/>
            <w:noProof/>
            <w:lang w:val="sk-SK"/>
            <w14:scene3d>
              <w14:camera w14:prst="orthographicFront"/>
              <w14:lightRig w14:rig="threePt" w14:dir="t">
                <w14:rot w14:lat="0" w14:lon="0" w14:rev="0"/>
              </w14:lightRig>
            </w14:scene3d>
          </w:rPr>
          <w:t>3.2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Výber odborných hodnotiteľov</w:t>
        </w:r>
        <w:r w:rsidR="000A2A64">
          <w:rPr>
            <w:noProof/>
            <w:webHidden/>
          </w:rPr>
          <w:tab/>
        </w:r>
        <w:r w:rsidR="000A2A64">
          <w:rPr>
            <w:noProof/>
            <w:webHidden/>
          </w:rPr>
          <w:fldChar w:fldCharType="begin"/>
        </w:r>
        <w:r w:rsidR="000A2A64">
          <w:rPr>
            <w:noProof/>
            <w:webHidden/>
          </w:rPr>
          <w:instrText xml:space="preserve"> PAGEREF _Toc38008861 \h </w:instrText>
        </w:r>
        <w:r w:rsidR="000A2A64">
          <w:rPr>
            <w:noProof/>
            <w:webHidden/>
          </w:rPr>
        </w:r>
        <w:r w:rsidR="000A2A64">
          <w:rPr>
            <w:noProof/>
            <w:webHidden/>
          </w:rPr>
          <w:fldChar w:fldCharType="separate"/>
        </w:r>
        <w:r w:rsidR="000A2A64">
          <w:rPr>
            <w:noProof/>
            <w:webHidden/>
          </w:rPr>
          <w:t>11</w:t>
        </w:r>
        <w:r w:rsidR="000A2A64">
          <w:rPr>
            <w:noProof/>
            <w:webHidden/>
          </w:rPr>
          <w:fldChar w:fldCharType="end"/>
        </w:r>
      </w:hyperlink>
    </w:p>
    <w:p w14:paraId="5EE3D717"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2" w:history="1">
        <w:r w:rsidR="000A2A64" w:rsidRPr="00B3344E">
          <w:rPr>
            <w:rStyle w:val="Hypertextovprepojenie"/>
            <w:noProof/>
            <w:lang w:val="sk-SK"/>
            <w14:scene3d>
              <w14:camera w14:prst="orthographicFront"/>
              <w14:lightRig w14:rig="threePt" w14:dir="t">
                <w14:rot w14:lat="0" w14:lon="0" w14:rev="0"/>
              </w14:lightRig>
            </w14:scene3d>
          </w:rPr>
          <w:t>3.3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Školenie odborných hodnotiteľov</w:t>
        </w:r>
        <w:r w:rsidR="000A2A64">
          <w:rPr>
            <w:noProof/>
            <w:webHidden/>
          </w:rPr>
          <w:tab/>
        </w:r>
        <w:r w:rsidR="000A2A64">
          <w:rPr>
            <w:noProof/>
            <w:webHidden/>
          </w:rPr>
          <w:fldChar w:fldCharType="begin"/>
        </w:r>
        <w:r w:rsidR="000A2A64">
          <w:rPr>
            <w:noProof/>
            <w:webHidden/>
          </w:rPr>
          <w:instrText xml:space="preserve"> PAGEREF _Toc38008862 \h </w:instrText>
        </w:r>
        <w:r w:rsidR="000A2A64">
          <w:rPr>
            <w:noProof/>
            <w:webHidden/>
          </w:rPr>
        </w:r>
        <w:r w:rsidR="000A2A64">
          <w:rPr>
            <w:noProof/>
            <w:webHidden/>
          </w:rPr>
          <w:fldChar w:fldCharType="separate"/>
        </w:r>
        <w:r w:rsidR="000A2A64">
          <w:rPr>
            <w:noProof/>
            <w:webHidden/>
          </w:rPr>
          <w:t>12</w:t>
        </w:r>
        <w:r w:rsidR="000A2A64">
          <w:rPr>
            <w:noProof/>
            <w:webHidden/>
          </w:rPr>
          <w:fldChar w:fldCharType="end"/>
        </w:r>
      </w:hyperlink>
    </w:p>
    <w:p w14:paraId="65BF71AF"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3" w:history="1">
        <w:r w:rsidR="000A2A64" w:rsidRPr="00B3344E">
          <w:rPr>
            <w:rStyle w:val="Hypertextovprepojenie"/>
            <w:noProof/>
            <w:lang w:val="sk-SK"/>
            <w14:scene3d>
              <w14:camera w14:prst="orthographicFront"/>
              <w14:lightRig w14:rig="threePt" w14:dir="t">
                <w14:rot w14:lat="0" w14:lon="0" w14:rev="0"/>
              </w14:lightRig>
            </w14:scene3d>
          </w:rPr>
          <w:t>3.4</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Organizačné a technické zabezpečenie priebehu odborného hodnotenia</w:t>
        </w:r>
        <w:r w:rsidR="000A2A64">
          <w:rPr>
            <w:noProof/>
            <w:webHidden/>
          </w:rPr>
          <w:tab/>
        </w:r>
        <w:r w:rsidR="000A2A64">
          <w:rPr>
            <w:noProof/>
            <w:webHidden/>
          </w:rPr>
          <w:fldChar w:fldCharType="begin"/>
        </w:r>
        <w:r w:rsidR="000A2A64">
          <w:rPr>
            <w:noProof/>
            <w:webHidden/>
          </w:rPr>
          <w:instrText xml:space="preserve"> PAGEREF _Toc38008863 \h </w:instrText>
        </w:r>
        <w:r w:rsidR="000A2A64">
          <w:rPr>
            <w:noProof/>
            <w:webHidden/>
          </w:rPr>
        </w:r>
        <w:r w:rsidR="000A2A64">
          <w:rPr>
            <w:noProof/>
            <w:webHidden/>
          </w:rPr>
          <w:fldChar w:fldCharType="separate"/>
        </w:r>
        <w:r w:rsidR="000A2A64">
          <w:rPr>
            <w:noProof/>
            <w:webHidden/>
          </w:rPr>
          <w:t>12</w:t>
        </w:r>
        <w:r w:rsidR="000A2A64">
          <w:rPr>
            <w:noProof/>
            <w:webHidden/>
          </w:rPr>
          <w:fldChar w:fldCharType="end"/>
        </w:r>
      </w:hyperlink>
    </w:p>
    <w:p w14:paraId="7C7928BA"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4" w:history="1">
        <w:r w:rsidR="000A2A64" w:rsidRPr="00B3344E">
          <w:rPr>
            <w:rStyle w:val="Hypertextovprepojenie"/>
            <w:noProof/>
            <w:lang w:val="sk-SK"/>
            <w14:scene3d>
              <w14:camera w14:prst="orthographicFront"/>
              <w14:lightRig w14:rig="threePt" w14:dir="t">
                <w14:rot w14:lat="0" w14:lon="0" w14:rev="0"/>
              </w14:lightRig>
            </w14:scene3d>
          </w:rPr>
          <w:t>3.5</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vypracovania, odovzdávania a zadávania výstupov z odborného hodnotenia zo strany odborného hodnotiteľa</w:t>
        </w:r>
        <w:r w:rsidR="000A2A64">
          <w:rPr>
            <w:noProof/>
            <w:webHidden/>
          </w:rPr>
          <w:tab/>
        </w:r>
        <w:r w:rsidR="000A2A64">
          <w:rPr>
            <w:noProof/>
            <w:webHidden/>
          </w:rPr>
          <w:fldChar w:fldCharType="begin"/>
        </w:r>
        <w:r w:rsidR="000A2A64">
          <w:rPr>
            <w:noProof/>
            <w:webHidden/>
          </w:rPr>
          <w:instrText xml:space="preserve"> PAGEREF _Toc38008864 \h </w:instrText>
        </w:r>
        <w:r w:rsidR="000A2A64">
          <w:rPr>
            <w:noProof/>
            <w:webHidden/>
          </w:rPr>
        </w:r>
        <w:r w:rsidR="000A2A64">
          <w:rPr>
            <w:noProof/>
            <w:webHidden/>
          </w:rPr>
          <w:fldChar w:fldCharType="separate"/>
        </w:r>
        <w:r w:rsidR="000A2A64">
          <w:rPr>
            <w:noProof/>
            <w:webHidden/>
          </w:rPr>
          <w:t>15</w:t>
        </w:r>
        <w:r w:rsidR="000A2A64">
          <w:rPr>
            <w:noProof/>
            <w:webHidden/>
          </w:rPr>
          <w:fldChar w:fldCharType="end"/>
        </w:r>
      </w:hyperlink>
    </w:p>
    <w:p w14:paraId="4F1C65D3"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5" w:history="1">
        <w:r w:rsidR="000A2A64" w:rsidRPr="00B3344E">
          <w:rPr>
            <w:rStyle w:val="Hypertextovprepojenie"/>
            <w:noProof/>
            <w:lang w:val="sk-SK"/>
            <w14:scene3d>
              <w14:camera w14:prst="orthographicFront"/>
              <w14:lightRig w14:rig="threePt" w14:dir="t">
                <w14:rot w14:lat="0" w14:lon="0" w14:rev="0"/>
              </w14:lightRig>
            </w14:scene3d>
          </w:rPr>
          <w:t>3.6</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Postupy uplatňované v prípadoch nezhody odborných hodnotiteľov</w:t>
        </w:r>
        <w:r w:rsidR="000A2A64">
          <w:rPr>
            <w:noProof/>
            <w:webHidden/>
          </w:rPr>
          <w:tab/>
        </w:r>
        <w:r w:rsidR="000A2A64">
          <w:rPr>
            <w:noProof/>
            <w:webHidden/>
          </w:rPr>
          <w:fldChar w:fldCharType="begin"/>
        </w:r>
        <w:r w:rsidR="000A2A64">
          <w:rPr>
            <w:noProof/>
            <w:webHidden/>
          </w:rPr>
          <w:instrText xml:space="preserve"> PAGEREF _Toc38008865 \h </w:instrText>
        </w:r>
        <w:r w:rsidR="000A2A64">
          <w:rPr>
            <w:noProof/>
            <w:webHidden/>
          </w:rPr>
        </w:r>
        <w:r w:rsidR="000A2A64">
          <w:rPr>
            <w:noProof/>
            <w:webHidden/>
          </w:rPr>
          <w:fldChar w:fldCharType="separate"/>
        </w:r>
        <w:r w:rsidR="000A2A64">
          <w:rPr>
            <w:noProof/>
            <w:webHidden/>
          </w:rPr>
          <w:t>16</w:t>
        </w:r>
        <w:r w:rsidR="000A2A64">
          <w:rPr>
            <w:noProof/>
            <w:webHidden/>
          </w:rPr>
          <w:fldChar w:fldCharType="end"/>
        </w:r>
      </w:hyperlink>
    </w:p>
    <w:p w14:paraId="0F7B2C0B"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6" w:history="1">
        <w:r w:rsidR="000A2A64" w:rsidRPr="00B3344E">
          <w:rPr>
            <w:rStyle w:val="Hypertextovprepojenie"/>
            <w:noProof/>
            <w:lang w:val="sk-SK"/>
            <w14:scene3d>
              <w14:camera w14:prst="orthographicFront"/>
              <w14:lightRig w14:rig="threePt" w14:dir="t">
                <w14:rot w14:lat="0" w14:lon="0" w14:rev="0"/>
              </w14:lightRig>
            </w14:scene3d>
          </w:rPr>
          <w:t>3.7</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Overenie činnosti hodnotiteľov</w:t>
        </w:r>
        <w:r w:rsidR="000A2A64">
          <w:rPr>
            <w:noProof/>
            <w:webHidden/>
          </w:rPr>
          <w:tab/>
        </w:r>
        <w:r w:rsidR="000A2A64">
          <w:rPr>
            <w:noProof/>
            <w:webHidden/>
          </w:rPr>
          <w:fldChar w:fldCharType="begin"/>
        </w:r>
        <w:r w:rsidR="000A2A64">
          <w:rPr>
            <w:noProof/>
            <w:webHidden/>
          </w:rPr>
          <w:instrText xml:space="preserve"> PAGEREF _Toc38008866 \h </w:instrText>
        </w:r>
        <w:r w:rsidR="000A2A64">
          <w:rPr>
            <w:noProof/>
            <w:webHidden/>
          </w:rPr>
        </w:r>
        <w:r w:rsidR="000A2A64">
          <w:rPr>
            <w:noProof/>
            <w:webHidden/>
          </w:rPr>
          <w:fldChar w:fldCharType="separate"/>
        </w:r>
        <w:r w:rsidR="000A2A64">
          <w:rPr>
            <w:noProof/>
            <w:webHidden/>
          </w:rPr>
          <w:t>16</w:t>
        </w:r>
        <w:r w:rsidR="000A2A64">
          <w:rPr>
            <w:noProof/>
            <w:webHidden/>
          </w:rPr>
          <w:fldChar w:fldCharType="end"/>
        </w:r>
      </w:hyperlink>
    </w:p>
    <w:p w14:paraId="0355540D"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7" w:history="1">
        <w:r w:rsidR="000A2A64" w:rsidRPr="00B3344E">
          <w:rPr>
            <w:rStyle w:val="Hypertextovprepojenie"/>
            <w:noProof/>
            <w:lang w:val="sk-SK"/>
            <w14:scene3d>
              <w14:camera w14:prst="orthographicFront"/>
              <w14:lightRig w14:rig="threePt" w14:dir="t">
                <w14:rot w14:lat="0" w14:lon="0" w14:rev="0"/>
              </w14:lightRig>
            </w14:scene3d>
          </w:rPr>
          <w:t>3.8</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Účasť partnerov na odbornom hodnotení</w:t>
        </w:r>
        <w:r w:rsidR="000A2A64">
          <w:rPr>
            <w:noProof/>
            <w:webHidden/>
          </w:rPr>
          <w:tab/>
        </w:r>
        <w:r w:rsidR="000A2A64">
          <w:rPr>
            <w:noProof/>
            <w:webHidden/>
          </w:rPr>
          <w:fldChar w:fldCharType="begin"/>
        </w:r>
        <w:r w:rsidR="000A2A64">
          <w:rPr>
            <w:noProof/>
            <w:webHidden/>
          </w:rPr>
          <w:instrText xml:space="preserve"> PAGEREF _Toc38008867 \h </w:instrText>
        </w:r>
        <w:r w:rsidR="000A2A64">
          <w:rPr>
            <w:noProof/>
            <w:webHidden/>
          </w:rPr>
        </w:r>
        <w:r w:rsidR="000A2A64">
          <w:rPr>
            <w:noProof/>
            <w:webHidden/>
          </w:rPr>
          <w:fldChar w:fldCharType="separate"/>
        </w:r>
        <w:r w:rsidR="000A2A64">
          <w:rPr>
            <w:noProof/>
            <w:webHidden/>
          </w:rPr>
          <w:t>17</w:t>
        </w:r>
        <w:r w:rsidR="000A2A64">
          <w:rPr>
            <w:noProof/>
            <w:webHidden/>
          </w:rPr>
          <w:fldChar w:fldCharType="end"/>
        </w:r>
      </w:hyperlink>
    </w:p>
    <w:p w14:paraId="7B863715"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8" w:history="1">
        <w:r w:rsidR="000A2A64" w:rsidRPr="00B3344E">
          <w:rPr>
            <w:rStyle w:val="Hypertextovprepojenie"/>
            <w:noProof/>
            <w:lang w:val="sk-SK"/>
            <w14:scene3d>
              <w14:camera w14:prst="orthographicFront"/>
              <w14:lightRig w14:rig="threePt" w14:dir="t">
                <w14:rot w14:lat="0" w14:lon="0" w14:rev="0"/>
              </w14:lightRig>
            </w14:scene3d>
          </w:rPr>
          <w:t>3.9</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Odborné hodnotenie na diaľku</w:t>
        </w:r>
        <w:r w:rsidR="000A2A64">
          <w:rPr>
            <w:noProof/>
            <w:webHidden/>
          </w:rPr>
          <w:tab/>
        </w:r>
        <w:r w:rsidR="000A2A64">
          <w:rPr>
            <w:noProof/>
            <w:webHidden/>
          </w:rPr>
          <w:fldChar w:fldCharType="begin"/>
        </w:r>
        <w:r w:rsidR="000A2A64">
          <w:rPr>
            <w:noProof/>
            <w:webHidden/>
          </w:rPr>
          <w:instrText xml:space="preserve"> PAGEREF _Toc38008868 \h </w:instrText>
        </w:r>
        <w:r w:rsidR="000A2A64">
          <w:rPr>
            <w:noProof/>
            <w:webHidden/>
          </w:rPr>
        </w:r>
        <w:r w:rsidR="000A2A64">
          <w:rPr>
            <w:noProof/>
            <w:webHidden/>
          </w:rPr>
          <w:fldChar w:fldCharType="separate"/>
        </w:r>
        <w:r w:rsidR="000A2A64">
          <w:rPr>
            <w:noProof/>
            <w:webHidden/>
          </w:rPr>
          <w:t>18</w:t>
        </w:r>
        <w:r w:rsidR="000A2A64">
          <w:rPr>
            <w:noProof/>
            <w:webHidden/>
          </w:rPr>
          <w:fldChar w:fldCharType="end"/>
        </w:r>
      </w:hyperlink>
    </w:p>
    <w:p w14:paraId="66FC21F5" w14:textId="77777777" w:rsidR="000A2A64" w:rsidRDefault="00F50E4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69" w:history="1">
        <w:r w:rsidR="000A2A64" w:rsidRPr="00B3344E">
          <w:rPr>
            <w:rStyle w:val="Hypertextovprepojenie"/>
            <w:noProof/>
            <w:lang w:val="sk-SK"/>
          </w:rPr>
          <w:t>4</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vyhodnotenia jednotlivých kritérií pre výber projektov</w:t>
        </w:r>
        <w:r w:rsidR="000A2A64">
          <w:rPr>
            <w:noProof/>
            <w:webHidden/>
          </w:rPr>
          <w:tab/>
        </w:r>
        <w:r w:rsidR="000A2A64">
          <w:rPr>
            <w:noProof/>
            <w:webHidden/>
          </w:rPr>
          <w:fldChar w:fldCharType="begin"/>
        </w:r>
        <w:r w:rsidR="000A2A64">
          <w:rPr>
            <w:noProof/>
            <w:webHidden/>
          </w:rPr>
          <w:instrText xml:space="preserve"> PAGEREF _Toc38008869 \h </w:instrText>
        </w:r>
        <w:r w:rsidR="000A2A64">
          <w:rPr>
            <w:noProof/>
            <w:webHidden/>
          </w:rPr>
        </w:r>
        <w:r w:rsidR="000A2A64">
          <w:rPr>
            <w:noProof/>
            <w:webHidden/>
          </w:rPr>
          <w:fldChar w:fldCharType="separate"/>
        </w:r>
        <w:r w:rsidR="000A2A64">
          <w:rPr>
            <w:noProof/>
            <w:webHidden/>
          </w:rPr>
          <w:t>20</w:t>
        </w:r>
        <w:r w:rsidR="000A2A64">
          <w:rPr>
            <w:noProof/>
            <w:webHidden/>
          </w:rPr>
          <w:fldChar w:fldCharType="end"/>
        </w:r>
      </w:hyperlink>
    </w:p>
    <w:p w14:paraId="71AF9230"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0" w:history="1">
        <w:r w:rsidR="000A2A64" w:rsidRPr="00B3344E">
          <w:rPr>
            <w:rStyle w:val="Hypertextovprepojenie"/>
            <w:noProof/>
            <w:lang w:val="sk-SK"/>
            <w14:scene3d>
              <w14:camera w14:prst="orthographicFront"/>
              <w14:lightRig w14:rig="threePt" w14:dir="t">
                <w14:rot w14:lat="0" w14:lon="0" w14:rev="0"/>
              </w14:lightRig>
            </w14:scene3d>
          </w:rPr>
          <w:t>4.1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Hodnotiace kritériá žiadosti o nenávratný finančný príspevok</w:t>
        </w:r>
        <w:r w:rsidR="000A2A64">
          <w:rPr>
            <w:noProof/>
            <w:webHidden/>
          </w:rPr>
          <w:tab/>
        </w:r>
        <w:r w:rsidR="000A2A64">
          <w:rPr>
            <w:noProof/>
            <w:webHidden/>
          </w:rPr>
          <w:fldChar w:fldCharType="begin"/>
        </w:r>
        <w:r w:rsidR="000A2A64">
          <w:rPr>
            <w:noProof/>
            <w:webHidden/>
          </w:rPr>
          <w:instrText xml:space="preserve"> PAGEREF _Toc38008870 \h </w:instrText>
        </w:r>
        <w:r w:rsidR="000A2A64">
          <w:rPr>
            <w:noProof/>
            <w:webHidden/>
          </w:rPr>
        </w:r>
        <w:r w:rsidR="000A2A64">
          <w:rPr>
            <w:noProof/>
            <w:webHidden/>
          </w:rPr>
          <w:fldChar w:fldCharType="separate"/>
        </w:r>
        <w:r w:rsidR="000A2A64">
          <w:rPr>
            <w:noProof/>
            <w:webHidden/>
          </w:rPr>
          <w:t>20</w:t>
        </w:r>
        <w:r w:rsidR="000A2A64">
          <w:rPr>
            <w:noProof/>
            <w:webHidden/>
          </w:rPr>
          <w:fldChar w:fldCharType="end"/>
        </w:r>
      </w:hyperlink>
    </w:p>
    <w:p w14:paraId="778821A3"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1" w:history="1">
        <w:r w:rsidR="000A2A64" w:rsidRPr="00B3344E">
          <w:rPr>
            <w:rStyle w:val="Hypertextovprepojenie"/>
            <w:noProof/>
            <w:lang w:val="sk-SK"/>
            <w14:scene3d>
              <w14:camera w14:prst="orthographicFront"/>
              <w14:lightRig w14:rig="threePt" w14:dir="t">
                <w14:rot w14:lat="0" w14:lon="0" w14:rev="0"/>
              </w14:lightRig>
            </w14:scene3d>
          </w:rPr>
          <w:t>4.2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vyhodnotenia jednotlivých kritérií pre výber projektov</w:t>
        </w:r>
        <w:r w:rsidR="000A2A64">
          <w:rPr>
            <w:noProof/>
            <w:webHidden/>
          </w:rPr>
          <w:tab/>
        </w:r>
        <w:r w:rsidR="000A2A64">
          <w:rPr>
            <w:noProof/>
            <w:webHidden/>
          </w:rPr>
          <w:fldChar w:fldCharType="begin"/>
        </w:r>
        <w:r w:rsidR="000A2A64">
          <w:rPr>
            <w:noProof/>
            <w:webHidden/>
          </w:rPr>
          <w:instrText xml:space="preserve"> PAGEREF _Toc38008871 \h </w:instrText>
        </w:r>
        <w:r w:rsidR="000A2A64">
          <w:rPr>
            <w:noProof/>
            <w:webHidden/>
          </w:rPr>
        </w:r>
        <w:r w:rsidR="000A2A64">
          <w:rPr>
            <w:noProof/>
            <w:webHidden/>
          </w:rPr>
          <w:fldChar w:fldCharType="separate"/>
        </w:r>
        <w:r w:rsidR="000A2A64">
          <w:rPr>
            <w:noProof/>
            <w:webHidden/>
          </w:rPr>
          <w:t>21</w:t>
        </w:r>
        <w:r w:rsidR="000A2A64">
          <w:rPr>
            <w:noProof/>
            <w:webHidden/>
          </w:rPr>
          <w:fldChar w:fldCharType="end"/>
        </w:r>
      </w:hyperlink>
    </w:p>
    <w:p w14:paraId="3C7F6120" w14:textId="77777777" w:rsidR="000A2A64" w:rsidRDefault="00F50E4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2" w:history="1">
        <w:r w:rsidR="000A2A64" w:rsidRPr="00B3344E">
          <w:rPr>
            <w:rStyle w:val="Hypertextovprepojenie"/>
            <w:noProof/>
            <w:lang w:val="sk-SK"/>
            <w14:scene3d>
              <w14:camera w14:prst="orthographicFront"/>
              <w14:lightRig w14:rig="threePt" w14:dir="t">
                <w14:rot w14:lat="0" w14:lon="0" w14:rev="0"/>
              </w14:lightRig>
            </w14:scene3d>
          </w:rPr>
          <w:t>4.3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vyhodnotenia hodnotiacich kritérií pre posúdenie súladu s horizontálnymi princípmi</w:t>
        </w:r>
        <w:r w:rsidR="000A2A64">
          <w:rPr>
            <w:noProof/>
            <w:webHidden/>
          </w:rPr>
          <w:tab/>
        </w:r>
        <w:r w:rsidR="000A2A64">
          <w:rPr>
            <w:noProof/>
            <w:webHidden/>
          </w:rPr>
          <w:fldChar w:fldCharType="begin"/>
        </w:r>
        <w:r w:rsidR="000A2A64">
          <w:rPr>
            <w:noProof/>
            <w:webHidden/>
          </w:rPr>
          <w:instrText xml:space="preserve"> PAGEREF _Toc38008872 \h </w:instrText>
        </w:r>
        <w:r w:rsidR="000A2A64">
          <w:rPr>
            <w:noProof/>
            <w:webHidden/>
          </w:rPr>
        </w:r>
        <w:r w:rsidR="000A2A64">
          <w:rPr>
            <w:noProof/>
            <w:webHidden/>
          </w:rPr>
          <w:fldChar w:fldCharType="separate"/>
        </w:r>
        <w:r w:rsidR="000A2A64">
          <w:rPr>
            <w:noProof/>
            <w:webHidden/>
          </w:rPr>
          <w:t>22</w:t>
        </w:r>
        <w:r w:rsidR="000A2A64">
          <w:rPr>
            <w:noProof/>
            <w:webHidden/>
          </w:rPr>
          <w:fldChar w:fldCharType="end"/>
        </w:r>
      </w:hyperlink>
    </w:p>
    <w:p w14:paraId="7DBDECA7" w14:textId="77777777" w:rsidR="000A2A64" w:rsidRDefault="00F50E40">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38008873" w:history="1">
        <w:r w:rsidR="000A2A64" w:rsidRPr="00B3344E">
          <w:rPr>
            <w:rStyle w:val="Hypertextovprepojenie"/>
            <w:noProof/>
            <w:lang w:val="sk-SK"/>
          </w:rPr>
          <w:t>4.3.1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Vyhodnotenie horizontálneho princípu Udržateľný rozvoj</w:t>
        </w:r>
        <w:r w:rsidR="000A2A64">
          <w:rPr>
            <w:noProof/>
            <w:webHidden/>
          </w:rPr>
          <w:tab/>
        </w:r>
        <w:r w:rsidR="000A2A64">
          <w:rPr>
            <w:noProof/>
            <w:webHidden/>
          </w:rPr>
          <w:fldChar w:fldCharType="begin"/>
        </w:r>
        <w:r w:rsidR="000A2A64">
          <w:rPr>
            <w:noProof/>
            <w:webHidden/>
          </w:rPr>
          <w:instrText xml:space="preserve"> PAGEREF _Toc38008873 \h </w:instrText>
        </w:r>
        <w:r w:rsidR="000A2A64">
          <w:rPr>
            <w:noProof/>
            <w:webHidden/>
          </w:rPr>
        </w:r>
        <w:r w:rsidR="000A2A64">
          <w:rPr>
            <w:noProof/>
            <w:webHidden/>
          </w:rPr>
          <w:fldChar w:fldCharType="separate"/>
        </w:r>
        <w:r w:rsidR="000A2A64">
          <w:rPr>
            <w:noProof/>
            <w:webHidden/>
          </w:rPr>
          <w:t>22</w:t>
        </w:r>
        <w:r w:rsidR="000A2A64">
          <w:rPr>
            <w:noProof/>
            <w:webHidden/>
          </w:rPr>
          <w:fldChar w:fldCharType="end"/>
        </w:r>
      </w:hyperlink>
    </w:p>
    <w:p w14:paraId="7A2CAF50" w14:textId="77777777" w:rsidR="000A2A64" w:rsidRDefault="00F50E40">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38008874" w:history="1">
        <w:r w:rsidR="000A2A64" w:rsidRPr="00B3344E">
          <w:rPr>
            <w:rStyle w:val="Hypertextovprepojenie"/>
            <w:noProof/>
            <w:lang w:val="sk-SK"/>
          </w:rPr>
          <w:t>4.3.2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Vyhodnotenie horizontálnych princípov Rovnosť mužov a žien a Nediskriminácia</w:t>
        </w:r>
        <w:r w:rsidR="000A2A64">
          <w:rPr>
            <w:noProof/>
            <w:webHidden/>
          </w:rPr>
          <w:tab/>
        </w:r>
        <w:r w:rsidR="000A2A64">
          <w:rPr>
            <w:noProof/>
            <w:webHidden/>
          </w:rPr>
          <w:fldChar w:fldCharType="begin"/>
        </w:r>
        <w:r w:rsidR="000A2A64">
          <w:rPr>
            <w:noProof/>
            <w:webHidden/>
          </w:rPr>
          <w:instrText xml:space="preserve"> PAGEREF _Toc38008874 \h </w:instrText>
        </w:r>
        <w:r w:rsidR="000A2A64">
          <w:rPr>
            <w:noProof/>
            <w:webHidden/>
          </w:rPr>
        </w:r>
        <w:r w:rsidR="000A2A64">
          <w:rPr>
            <w:noProof/>
            <w:webHidden/>
          </w:rPr>
          <w:fldChar w:fldCharType="separate"/>
        </w:r>
        <w:r w:rsidR="000A2A64">
          <w:rPr>
            <w:noProof/>
            <w:webHidden/>
          </w:rPr>
          <w:t>23</w:t>
        </w:r>
        <w:r w:rsidR="000A2A64">
          <w:rPr>
            <w:noProof/>
            <w:webHidden/>
          </w:rPr>
          <w:fldChar w:fldCharType="end"/>
        </w:r>
      </w:hyperlink>
    </w:p>
    <w:p w14:paraId="1F4E7897" w14:textId="77777777" w:rsidR="000A2A64" w:rsidRDefault="00F50E4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75" w:history="1">
        <w:r w:rsidR="000A2A64" w:rsidRPr="00B3344E">
          <w:rPr>
            <w:rStyle w:val="Hypertextovprepojenie"/>
            <w:noProof/>
            <w:lang w:val="sk-SK"/>
          </w:rPr>
          <w:t>5</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Prechodné a záverečné ustanovenia</w:t>
        </w:r>
        <w:r w:rsidR="000A2A64">
          <w:rPr>
            <w:noProof/>
            <w:webHidden/>
          </w:rPr>
          <w:tab/>
        </w:r>
        <w:r w:rsidR="000A2A64">
          <w:rPr>
            <w:noProof/>
            <w:webHidden/>
          </w:rPr>
          <w:fldChar w:fldCharType="begin"/>
        </w:r>
        <w:r w:rsidR="000A2A64">
          <w:rPr>
            <w:noProof/>
            <w:webHidden/>
          </w:rPr>
          <w:instrText xml:space="preserve"> PAGEREF _Toc38008875 \h </w:instrText>
        </w:r>
        <w:r w:rsidR="000A2A64">
          <w:rPr>
            <w:noProof/>
            <w:webHidden/>
          </w:rPr>
        </w:r>
        <w:r w:rsidR="000A2A64">
          <w:rPr>
            <w:noProof/>
            <w:webHidden/>
          </w:rPr>
          <w:fldChar w:fldCharType="separate"/>
        </w:r>
        <w:r w:rsidR="000A2A64">
          <w:rPr>
            <w:noProof/>
            <w:webHidden/>
          </w:rPr>
          <w:t>26</w:t>
        </w:r>
        <w:r w:rsidR="000A2A64">
          <w:rPr>
            <w:noProof/>
            <w:webHidden/>
          </w:rPr>
          <w:fldChar w:fldCharType="end"/>
        </w:r>
      </w:hyperlink>
    </w:p>
    <w:p w14:paraId="2074FB52" w14:textId="77777777" w:rsidR="000A2A64" w:rsidRDefault="00F50E4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76" w:history="1">
        <w:r w:rsidR="000A2A64" w:rsidRPr="00B3344E">
          <w:rPr>
            <w:rStyle w:val="Hypertextovprepojenie"/>
            <w:noProof/>
            <w:lang w:val="sk-SK"/>
          </w:rPr>
          <w:t>6</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Prílohy</w:t>
        </w:r>
        <w:r w:rsidR="000A2A64">
          <w:rPr>
            <w:noProof/>
            <w:webHidden/>
          </w:rPr>
          <w:tab/>
        </w:r>
        <w:r w:rsidR="000A2A64">
          <w:rPr>
            <w:noProof/>
            <w:webHidden/>
          </w:rPr>
          <w:fldChar w:fldCharType="begin"/>
        </w:r>
        <w:r w:rsidR="000A2A64">
          <w:rPr>
            <w:noProof/>
            <w:webHidden/>
          </w:rPr>
          <w:instrText xml:space="preserve"> PAGEREF _Toc38008876 \h </w:instrText>
        </w:r>
        <w:r w:rsidR="000A2A64">
          <w:rPr>
            <w:noProof/>
            <w:webHidden/>
          </w:rPr>
        </w:r>
        <w:r w:rsidR="000A2A64">
          <w:rPr>
            <w:noProof/>
            <w:webHidden/>
          </w:rPr>
          <w:fldChar w:fldCharType="separate"/>
        </w:r>
        <w:r w:rsidR="000A2A64">
          <w:rPr>
            <w:noProof/>
            <w:webHidden/>
          </w:rPr>
          <w:t>27</w:t>
        </w:r>
        <w:r w:rsidR="000A2A64">
          <w:rPr>
            <w:noProof/>
            <w:webHidden/>
          </w:rPr>
          <w:fldChar w:fldCharType="end"/>
        </w:r>
      </w:hyperlink>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5" w:name="_Toc38008851"/>
      <w:r w:rsidR="0015128C" w:rsidRPr="0017594C">
        <w:rPr>
          <w:lang w:val="sk-SK"/>
        </w:rPr>
        <w:t>Úvod</w:t>
      </w:r>
      <w:bookmarkEnd w:id="25"/>
    </w:p>
    <w:p w14:paraId="0FB4E835" w14:textId="77777777" w:rsidR="0015128C" w:rsidRPr="00B519B4" w:rsidRDefault="00425889" w:rsidP="00B72620">
      <w:pPr>
        <w:pStyle w:val="Nadpis2"/>
        <w:jc w:val="both"/>
        <w:rPr>
          <w:lang w:val="sk-SK"/>
        </w:rPr>
      </w:pPr>
      <w:bookmarkStart w:id="26" w:name="_Toc38008852"/>
      <w:r w:rsidRPr="0017594C">
        <w:rPr>
          <w:lang w:val="sk-SK"/>
        </w:rPr>
        <w:t>Cieľ prí</w:t>
      </w:r>
      <w:r w:rsidR="0015128C" w:rsidRPr="00B519B4">
        <w:rPr>
          <w:lang w:val="sk-SK"/>
        </w:rPr>
        <w:t>ručky</w:t>
      </w:r>
      <w:bookmarkEnd w:id="26"/>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27" w:name="_Toc38008853"/>
      <w:r w:rsidRPr="0017594C">
        <w:rPr>
          <w:lang w:val="sk-SK"/>
        </w:rPr>
        <w:t>Zoznam použitých skratiek</w:t>
      </w:r>
      <w:bookmarkEnd w:id="27"/>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B72620">
      <w:pPr>
        <w:pStyle w:val="Nadpis3"/>
        <w:numPr>
          <w:ilvl w:val="0"/>
          <w:numId w:val="0"/>
        </w:numPr>
        <w:ind w:left="720"/>
        <w:rPr>
          <w:lang w:val="sk-SK"/>
        </w:rPr>
      </w:pPr>
    </w:p>
    <w:p w14:paraId="63229F34" w14:textId="77777777" w:rsidR="007B68E0" w:rsidRPr="00B519B4" w:rsidRDefault="00A70FC1" w:rsidP="008979DA">
      <w:pPr>
        <w:pStyle w:val="Nadpis2"/>
        <w:spacing w:line="288" w:lineRule="auto"/>
        <w:jc w:val="both"/>
        <w:rPr>
          <w:lang w:val="sk-SK"/>
        </w:rPr>
      </w:pPr>
      <w:bookmarkStart w:id="28" w:name="_Toc38008854"/>
      <w:r w:rsidRPr="0017594C">
        <w:rPr>
          <w:lang w:val="sk-SK"/>
        </w:rPr>
        <w:t>Definícia pojmov</w:t>
      </w:r>
      <w:bookmarkEnd w:id="28"/>
    </w:p>
    <w:p w14:paraId="42426CE6" w14:textId="77777777"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29" w:name="_Toc38008855"/>
      <w:r w:rsidRPr="0017594C">
        <w:rPr>
          <w:lang w:val="sk-SK"/>
        </w:rPr>
        <w:lastRenderedPageBreak/>
        <w:t>Schvaľovanie žiadostí o</w:t>
      </w:r>
      <w:r w:rsidR="00DF2BBA" w:rsidRPr="0017594C">
        <w:rPr>
          <w:lang w:val="sk-SK"/>
        </w:rPr>
        <w:t> </w:t>
      </w:r>
      <w:r w:rsidRPr="0017594C">
        <w:rPr>
          <w:lang w:val="sk-SK"/>
        </w:rPr>
        <w:t>NFP</w:t>
      </w:r>
      <w:bookmarkEnd w:id="29"/>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56B3979D" w:rsidR="00933101" w:rsidRDefault="00933101" w:rsidP="00933101">
      <w:pPr>
        <w:pStyle w:val="BodyText1"/>
        <w:spacing w:line="288" w:lineRule="auto"/>
        <w:jc w:val="both"/>
        <w:rPr>
          <w:lang w:val="sk-SK"/>
        </w:rPr>
      </w:pPr>
      <w:r w:rsidRPr="0017594C">
        <w:rPr>
          <w:lang w:val="sk-SK"/>
        </w:rPr>
        <w:t>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w:t>
      </w:r>
      <w:r w:rsidRPr="009D067B">
        <w:rPr>
          <w:lang w:val="sk-SK"/>
        </w:rPr>
        <w:t xml:space="preserve">. Žiadosti o NFP sú predkladané </w:t>
      </w:r>
      <w:del w:id="30" w:author="Milan Matovič" w:date="2020-09-25T14:00:00Z">
        <w:r w:rsidRPr="009D067B" w:rsidDel="00C97F5D">
          <w:rPr>
            <w:lang w:val="sk-SK"/>
          </w:rPr>
          <w:delText xml:space="preserve">elektronicky </w:delText>
        </w:r>
      </w:del>
      <w:r w:rsidRPr="009D067B">
        <w:rPr>
          <w:lang w:val="sk-SK"/>
        </w:rPr>
        <w:t xml:space="preserve">prostredníctvom verejnej časti ITMS2014+ a v písomnej </w:t>
      </w:r>
      <w:del w:id="31" w:author="Miruška Hrabčáková" w:date="2020-09-25T07:42:00Z">
        <w:r w:rsidRPr="009D067B" w:rsidDel="00610772">
          <w:rPr>
            <w:lang w:val="sk-SK"/>
          </w:rPr>
          <w:delText>(tlačenej)</w:delText>
        </w:r>
      </w:del>
      <w:r w:rsidRPr="009D067B">
        <w:rPr>
          <w:lang w:val="sk-SK"/>
        </w:rPr>
        <w:t xml:space="preserve"> forme</w:t>
      </w:r>
      <w:ins w:id="32" w:author="Miruška Hrabčáková" w:date="2020-09-25T07:42:00Z">
        <w:r w:rsidR="00610772" w:rsidRPr="009D067B">
          <w:t xml:space="preserve"> </w:t>
        </w:r>
        <w:r w:rsidR="00610772" w:rsidRPr="009D067B">
          <w:rPr>
            <w:lang w:val="sk-SK"/>
          </w:rPr>
          <w:t>v zmysle zákon</w:t>
        </w:r>
        <w:r w:rsidR="00DA6881">
          <w:rPr>
            <w:lang w:val="sk-SK"/>
          </w:rPr>
          <w:t>a o e-Governmente</w:t>
        </w:r>
        <w:r w:rsidR="00382DA1">
          <w:rPr>
            <w:lang w:val="sk-SK"/>
          </w:rPr>
          <w:t xml:space="preserve"> elektronicky</w:t>
        </w:r>
        <w:r w:rsidR="00610772" w:rsidRPr="009D067B">
          <w:rPr>
            <w:lang w:val="sk-SK"/>
          </w:rPr>
          <w:t xml:space="preserve"> alebo v listinnej podobe</w:t>
        </w:r>
      </w:ins>
      <w:r w:rsidRPr="009D067B">
        <w:rPr>
          <w:lang w:val="sk-SK"/>
        </w:rPr>
        <w:t xml:space="preserve"> na adresu určenú vo výzve (pri národných projektoch (ďalej aj „NP“) príjem žiadosti o NFP prebieha na základe vyzvania). Žiadosti o NFP po doručení</w:t>
      </w:r>
      <w:r w:rsidRPr="0017594C">
        <w:rPr>
          <w:lang w:val="sk-SK"/>
        </w:rPr>
        <w:t xml:space="preserve">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33" w:name="_Toc38008856"/>
      <w:r w:rsidRPr="0017594C">
        <w:rPr>
          <w:lang w:val="sk-SK"/>
        </w:rPr>
        <w:t>Administratívne overenie</w:t>
      </w:r>
      <w:r w:rsidR="008C5965" w:rsidRPr="0017594C">
        <w:rPr>
          <w:lang w:val="sk-SK"/>
        </w:rPr>
        <w:t xml:space="preserve"> žiadostí o NFP</w:t>
      </w:r>
      <w:bookmarkEnd w:id="33"/>
    </w:p>
    <w:p w14:paraId="44CA281B"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34" w:name="_Toc38008857"/>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34"/>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35" w:name="_Toc38008858"/>
      <w:r w:rsidRPr="0017594C">
        <w:rPr>
          <w:lang w:val="sk-SK"/>
        </w:rPr>
        <w:t>Vydávanie rozhodnutí</w:t>
      </w:r>
      <w:bookmarkEnd w:id="35"/>
    </w:p>
    <w:p w14:paraId="0C262E73"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36" w:name="_Toc38008859"/>
      <w:r w:rsidRPr="0017594C">
        <w:rPr>
          <w:lang w:val="sk-SK"/>
        </w:rPr>
        <w:lastRenderedPageBreak/>
        <w:t>P</w:t>
      </w:r>
      <w:r w:rsidR="00AF05C9" w:rsidRPr="0017594C">
        <w:rPr>
          <w:lang w:val="sk-SK"/>
        </w:rPr>
        <w:t>opis procesov odborného hodnotenia</w:t>
      </w:r>
      <w:bookmarkEnd w:id="36"/>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7777777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37" w:name="_Toc38008860"/>
      <w:r w:rsidRPr="0017594C">
        <w:rPr>
          <w:lang w:val="sk-SK"/>
        </w:rPr>
        <w:t>Kritér</w:t>
      </w:r>
      <w:r w:rsidR="00D46D27" w:rsidRPr="00B519B4">
        <w:rPr>
          <w:lang w:val="sk-SK"/>
        </w:rPr>
        <w:t>iá pre výber projektov</w:t>
      </w:r>
      <w:bookmarkEnd w:id="37"/>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51E7C5D7" w14:textId="77777777" w:rsidR="00DE0666" w:rsidRPr="0017594C" w:rsidRDefault="00DE0666" w:rsidP="00BC454A">
      <w:pPr>
        <w:pStyle w:val="Nadpis2"/>
        <w:jc w:val="both"/>
        <w:rPr>
          <w:lang w:val="sk-SK"/>
        </w:rPr>
      </w:pPr>
      <w:bookmarkStart w:id="38" w:name="_Toc38008861"/>
      <w:r w:rsidRPr="0017594C">
        <w:rPr>
          <w:lang w:val="sk-SK"/>
        </w:rPr>
        <w:t>Výber odborných hodnotiteľov</w:t>
      </w:r>
      <w:bookmarkEnd w:id="38"/>
    </w:p>
    <w:p w14:paraId="439DBCB8"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155DC31A"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49127145"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63904014" w14:textId="77777777"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FF71B34" w14:textId="77777777" w:rsidR="009A3D44" w:rsidRDefault="00341A7D" w:rsidP="00E61290">
      <w:pPr>
        <w:spacing w:before="120" w:after="120" w:line="288" w:lineRule="auto"/>
        <w:jc w:val="both"/>
        <w:rPr>
          <w:rFonts w:cs="Arial"/>
          <w:szCs w:val="19"/>
          <w:lang w:val="sk-SK"/>
        </w:rPr>
      </w:pPr>
      <w:r>
        <w:rPr>
          <w:szCs w:val="19"/>
        </w:rPr>
        <w:t xml:space="preserve">VO MaH </w:t>
      </w:r>
      <w:r w:rsidR="00B61D2E">
        <w:rPr>
          <w:szCs w:val="19"/>
        </w:rPr>
        <w:t xml:space="preserve">zabezpečí </w:t>
      </w:r>
      <w:r>
        <w:rPr>
          <w:szCs w:val="19"/>
        </w:rPr>
        <w:t xml:space="preserve">výber odborných hodnotieľov a ich priradenie k ŽoNFP prostredníctvom </w:t>
      </w:r>
      <w:r w:rsidR="00B61D2E">
        <w:rPr>
          <w:szCs w:val="19"/>
        </w:rPr>
        <w:t>funkcionality v ITMS 2014+</w:t>
      </w:r>
      <w:r>
        <w:rPr>
          <w:szCs w:val="19"/>
        </w:rPr>
        <w:t xml:space="preserve">. </w:t>
      </w:r>
      <w:r w:rsidR="00430FDE">
        <w:rPr>
          <w:rFonts w:cs="Arial"/>
          <w:szCs w:val="19"/>
          <w:lang w:val="sk-SK"/>
        </w:rPr>
        <w:t>V súlade s MP CKO č. 29</w:t>
      </w:r>
      <w:r w:rsidR="00430FDE" w:rsidRPr="00430FDE">
        <w:t xml:space="preserve"> </w:t>
      </w:r>
      <w:r w:rsidR="00430FDE">
        <w:t xml:space="preserve">RO pre OP EVS </w:t>
      </w:r>
      <w:r w:rsidR="00430FDE" w:rsidRPr="00430FDE">
        <w:rPr>
          <w:rFonts w:cs="Arial"/>
          <w:szCs w:val="19"/>
          <w:lang w:val="sk-SK"/>
        </w:rPr>
        <w:t xml:space="preserve">vloží informácie o odborných hodnotiteľoch výzvy </w:t>
      </w:r>
      <w:r w:rsidR="00430FDE" w:rsidRPr="00430FDE">
        <w:rPr>
          <w:rFonts w:cs="Arial"/>
          <w:szCs w:val="19"/>
          <w:lang w:val="sk-SK"/>
        </w:rPr>
        <w:lastRenderedPageBreak/>
        <w:t>do ITMS 2014+ najneskôr do 60 pracovných dní od skončenia rozhodovania o ŽoNFP pre každú výzvu (resp. kolo výzvy) alebo vyzvanie</w:t>
      </w:r>
      <w:r w:rsidR="009A3D44">
        <w:rPr>
          <w:rFonts w:cs="Arial"/>
          <w:szCs w:val="19"/>
          <w:lang w:val="sk-SK"/>
        </w:rPr>
        <w:t xml:space="preserve"> (najmä </w:t>
      </w:r>
      <w:r w:rsidR="009A3D44" w:rsidRPr="00EB6847">
        <w:t>titul, meno a priezvisko každého OH</w:t>
      </w:r>
      <w:r w:rsidR="009A3D44">
        <w:t>, informácie o praxi OH a pod.)</w:t>
      </w:r>
      <w:r w:rsidR="00430FDE" w:rsidRPr="00430FDE">
        <w:rPr>
          <w:rFonts w:cs="Arial"/>
          <w:szCs w:val="19"/>
          <w:lang w:val="sk-SK"/>
        </w:rPr>
        <w:t xml:space="preserve">. </w:t>
      </w:r>
      <w:r w:rsidR="00430FDE">
        <w:rPr>
          <w:rFonts w:cs="Arial"/>
          <w:szCs w:val="19"/>
          <w:lang w:val="sk-SK"/>
        </w:rPr>
        <w:t xml:space="preserve"> </w:t>
      </w:r>
    </w:p>
    <w:p w14:paraId="35DB6EDC" w14:textId="44FD0060"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takomto</w:t>
      </w:r>
      <w:r w:rsidRPr="00027142">
        <w:rPr>
          <w:rFonts w:cs="Arial"/>
          <w:szCs w:val="18"/>
        </w:rPr>
        <w:t xml:space="preserve"> </w:t>
      </w:r>
      <w:r w:rsidRPr="001D2B6B">
        <w:rPr>
          <w:rFonts w:cs="Arial"/>
          <w:szCs w:val="18"/>
          <w:lang w:val="sk-SK"/>
        </w:rPr>
        <w:t>výbere a</w:t>
      </w:r>
      <w:r w:rsidRPr="00027142">
        <w:rPr>
          <w:rFonts w:cs="Arial"/>
          <w:szCs w:val="18"/>
        </w:rPr>
        <w:t xml:space="preserve"> </w:t>
      </w:r>
      <w:r>
        <w:rPr>
          <w:rFonts w:cs="Arial"/>
          <w:szCs w:val="18"/>
        </w:rPr>
        <w:t>pridelení</w:t>
      </w:r>
      <w:r w:rsidRPr="00027142">
        <w:rPr>
          <w:rFonts w:cs="Arial"/>
          <w:szCs w:val="18"/>
        </w:rPr>
        <w:t xml:space="preserve"> ŽoNFP odborným hodnotiteľom, RO v prípade externých hodnotiteľov informuje odborných hodnotiteľov RO pre o termíne školenia a začatia hodnotenia</w:t>
      </w:r>
      <w:r>
        <w:rPr>
          <w:rFonts w:cs="Arial"/>
          <w:szCs w:val="18"/>
        </w:rPr>
        <w:t>.</w:t>
      </w:r>
    </w:p>
    <w:p w14:paraId="3E38C703" w14:textId="77777777" w:rsidR="004767D7" w:rsidRPr="007B21BF" w:rsidRDefault="007B275F" w:rsidP="00E61290">
      <w:pPr>
        <w:spacing w:before="120" w:after="120" w:line="288" w:lineRule="auto"/>
        <w:jc w:val="both"/>
        <w:rPr>
          <w:rFonts w:cs="Arial"/>
          <w:szCs w:val="19"/>
          <w:lang w:val="sk-SK"/>
        </w:rPr>
      </w:pPr>
      <w:r>
        <w:rPr>
          <w:rFonts w:cs="Arial"/>
          <w:szCs w:val="18"/>
        </w:rPr>
        <w:t>V prípade nefunkčnosti</w:t>
      </w:r>
      <w:r w:rsidR="004767D7">
        <w:rPr>
          <w:rFonts w:cs="Arial"/>
          <w:szCs w:val="18"/>
        </w:rPr>
        <w:t xml:space="preserve"> </w:t>
      </w:r>
      <w:r w:rsidR="004767D7">
        <w:rPr>
          <w:szCs w:val="19"/>
        </w:rPr>
        <w:t xml:space="preserve">výberu odborných hodnotieľov a ich priradenia k ŽoNFP prostredníctvom </w:t>
      </w:r>
      <w:r w:rsidR="00B61D2E">
        <w:rPr>
          <w:szCs w:val="19"/>
        </w:rPr>
        <w:t xml:space="preserve">functionality </w:t>
      </w:r>
      <w:r w:rsidR="004767D7">
        <w:rPr>
          <w:szCs w:val="19"/>
        </w:rPr>
        <w:t>ITMS</w:t>
      </w:r>
      <w:r w:rsidR="00B61D2E">
        <w:rPr>
          <w:szCs w:val="19"/>
        </w:rPr>
        <w:t>2014+</w:t>
      </w:r>
      <w:r w:rsidR="004767D7">
        <w:rPr>
          <w:szCs w:val="19"/>
        </w:rPr>
        <w:t xml:space="preserve">, RO pre OP EVS </w:t>
      </w:r>
      <w:r w:rsidR="00B61D2E">
        <w:rPr>
          <w:szCs w:val="19"/>
        </w:rPr>
        <w:t xml:space="preserve">postupuje </w:t>
      </w:r>
      <w:r w:rsidR="004767D7">
        <w:rPr>
          <w:szCs w:val="19"/>
        </w:rPr>
        <w:t>nasledovne</w:t>
      </w:r>
      <w:r w:rsidR="00B61D2E">
        <w:rPr>
          <w:szCs w:val="19"/>
        </w:rPr>
        <w:t xml:space="preserve">: </w:t>
      </w:r>
    </w:p>
    <w:p w14:paraId="233796CF"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6A13913"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12175862" w14:textId="77777777"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24A67036"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202B7B78" w14:textId="77777777"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3F2C78BF" w14:textId="77777777" w:rsidR="0075585E" w:rsidRPr="0017594C" w:rsidRDefault="0075585E" w:rsidP="008979DA">
      <w:pPr>
        <w:pStyle w:val="Nadpis2"/>
        <w:jc w:val="both"/>
        <w:rPr>
          <w:lang w:val="sk-SK"/>
        </w:rPr>
      </w:pPr>
      <w:bookmarkStart w:id="39" w:name="_Toc38008862"/>
      <w:r w:rsidRPr="0017594C">
        <w:rPr>
          <w:lang w:val="sk-SK"/>
        </w:rPr>
        <w:t>Školenie odborných hodnotiteľov</w:t>
      </w:r>
      <w:bookmarkEnd w:id="39"/>
    </w:p>
    <w:p w14:paraId="2820FC2C" w14:textId="77777777" w:rsidR="007506D1" w:rsidRDefault="00933101" w:rsidP="007506D1">
      <w:pPr>
        <w:spacing w:before="120"/>
        <w:jc w:val="both"/>
      </w:pPr>
      <w:r w:rsidRPr="007506D1">
        <w:rPr>
          <w:szCs w:val="19"/>
          <w:lang w:val="sk-SK"/>
        </w:rPr>
        <w:t>Všetci odborní hodnotitelia musia byť najneskôr v deň začatia odborného hodnotenia preškolení</w:t>
      </w:r>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4051D8C2" w14:textId="77777777" w:rsidR="0075585E" w:rsidRPr="00B519B4" w:rsidRDefault="0075585E" w:rsidP="000430AB">
      <w:pPr>
        <w:pStyle w:val="Nadpis2"/>
        <w:jc w:val="both"/>
        <w:rPr>
          <w:lang w:val="sk-SK"/>
        </w:rPr>
      </w:pPr>
      <w:bookmarkStart w:id="40" w:name="_Toc38008863"/>
      <w:r w:rsidRPr="0017594C">
        <w:rPr>
          <w:lang w:val="sk-SK"/>
        </w:rPr>
        <w:t>Organizačné a technické zabezpečenie priebehu odborného</w:t>
      </w:r>
      <w:r w:rsidRPr="00B519B4">
        <w:rPr>
          <w:lang w:val="sk-SK"/>
        </w:rPr>
        <w:t xml:space="preserve"> hodnotenia</w:t>
      </w:r>
      <w:bookmarkEnd w:id="40"/>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sidR="00551F76">
        <w:rPr>
          <w:lang w:val="sk-SK"/>
        </w:rPr>
        <w:t xml:space="preserve"> </w:t>
      </w:r>
      <w:r w:rsidR="00551F76">
        <w:t>a oznámiť možný spôsob výkonu odborného hodnotenia,</w:t>
      </w:r>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lastRenderedPageBreak/>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41E29FEA" w:rsidR="00EC7F6E" w:rsidRPr="0017594C" w:rsidRDefault="004627A8" w:rsidP="00933101">
      <w:pPr>
        <w:pStyle w:val="Default"/>
        <w:spacing w:line="288" w:lineRule="auto"/>
        <w:jc w:val="both"/>
        <w:rPr>
          <w:rFonts w:cs="Times New Roman"/>
          <w:sz w:val="19"/>
          <w:szCs w:val="19"/>
          <w:lang w:val="sk-SK"/>
        </w:rPr>
      </w:pPr>
      <w:r w:rsidRPr="004627A8">
        <w:rPr>
          <w:rFonts w:cs="Times New Roman"/>
          <w:sz w:val="19"/>
          <w:szCs w:val="19"/>
          <w:lang w:val="sk-SK"/>
        </w:rPr>
        <w:t>Hodnotitelia vykonávajú odborné hodnotenie v pries</w:t>
      </w:r>
      <w:r>
        <w:rPr>
          <w:rFonts w:cs="Times New Roman"/>
          <w:sz w:val="19"/>
          <w:szCs w:val="19"/>
          <w:lang w:val="sk-SK"/>
        </w:rPr>
        <w:t xml:space="preserve">toroch určených poskytovateľom alebo </w:t>
      </w:r>
      <w:r w:rsidRPr="004627A8">
        <w:rPr>
          <w:rFonts w:cs="Times New Roman"/>
          <w:sz w:val="19"/>
          <w:szCs w:val="19"/>
          <w:lang w:val="sk-SK"/>
        </w:rPr>
        <w:t>za účelom zefektívnenia procesu odborného hodnotenia</w:t>
      </w:r>
      <w:r>
        <w:rPr>
          <w:rFonts w:cs="Times New Roman"/>
          <w:sz w:val="19"/>
          <w:szCs w:val="19"/>
          <w:lang w:val="sk-SK"/>
        </w:rPr>
        <w:t xml:space="preserve"> je</w:t>
      </w:r>
      <w:r w:rsidRPr="004627A8">
        <w:rPr>
          <w:rFonts w:cs="Times New Roman"/>
          <w:sz w:val="19"/>
          <w:szCs w:val="19"/>
          <w:lang w:val="sk-SK"/>
        </w:rPr>
        <w:t xml:space="preserve"> RO</w:t>
      </w:r>
      <w:r>
        <w:rPr>
          <w:rFonts w:cs="Times New Roman"/>
          <w:sz w:val="19"/>
          <w:szCs w:val="19"/>
          <w:lang w:val="sk-SK"/>
        </w:rPr>
        <w:t xml:space="preserve"> pre OP EVS</w:t>
      </w:r>
      <w:r w:rsidRPr="004627A8">
        <w:rPr>
          <w:rFonts w:cs="Times New Roman"/>
          <w:sz w:val="19"/>
          <w:szCs w:val="19"/>
          <w:lang w:val="sk-SK"/>
        </w:rPr>
        <w:t xml:space="preserve"> oprávnený </w:t>
      </w:r>
      <w:r>
        <w:rPr>
          <w:rFonts w:cs="Times New Roman"/>
          <w:sz w:val="19"/>
          <w:szCs w:val="19"/>
          <w:lang w:val="sk-SK"/>
        </w:rPr>
        <w:t>pri dodžaní</w:t>
      </w:r>
      <w:r w:rsidR="008B773C">
        <w:rPr>
          <w:rFonts w:cs="Times New Roman"/>
          <w:sz w:val="19"/>
          <w:szCs w:val="19"/>
          <w:lang w:val="sk-SK"/>
        </w:rPr>
        <w:t xml:space="preserve"> </w:t>
      </w:r>
      <w:r w:rsidRPr="004627A8">
        <w:rPr>
          <w:rFonts w:cs="Times New Roman"/>
          <w:sz w:val="19"/>
          <w:szCs w:val="19"/>
          <w:lang w:val="sk-SK"/>
        </w:rPr>
        <w:t xml:space="preserve"> </w:t>
      </w:r>
      <w:r w:rsidR="006728BA">
        <w:rPr>
          <w:rFonts w:cs="Times New Roman"/>
          <w:sz w:val="19"/>
          <w:szCs w:val="19"/>
          <w:lang w:val="sk-SK"/>
        </w:rPr>
        <w:t>postupov</w:t>
      </w:r>
      <w:r w:rsidRPr="004627A8">
        <w:rPr>
          <w:rFonts w:cs="Times New Roman"/>
          <w:sz w:val="19"/>
          <w:szCs w:val="19"/>
          <w:lang w:val="sk-SK"/>
        </w:rPr>
        <w:t xml:space="preserve"> </w:t>
      </w:r>
      <w:r w:rsidR="008B773C">
        <w:rPr>
          <w:rFonts w:cs="Times New Roman"/>
          <w:sz w:val="19"/>
          <w:szCs w:val="19"/>
          <w:lang w:val="sk-SK"/>
        </w:rPr>
        <w:t>stanovených v samostatnej kapitole</w:t>
      </w:r>
      <w:r w:rsidRPr="004627A8">
        <w:rPr>
          <w:rFonts w:cs="Times New Roman"/>
          <w:sz w:val="19"/>
          <w:szCs w:val="19"/>
          <w:lang w:val="sk-SK"/>
        </w:rPr>
        <w:t xml:space="preserve"> </w:t>
      </w:r>
      <w:r w:rsidR="00C239F8">
        <w:rPr>
          <w:rFonts w:cs="Times New Roman"/>
          <w:sz w:val="19"/>
          <w:szCs w:val="19"/>
          <w:lang w:val="sk-SK"/>
        </w:rPr>
        <w:t xml:space="preserve">3.9 </w:t>
      </w:r>
      <w:r w:rsidR="006728BA">
        <w:rPr>
          <w:rFonts w:cs="Times New Roman"/>
          <w:sz w:val="19"/>
          <w:szCs w:val="19"/>
          <w:lang w:val="sk-SK"/>
        </w:rPr>
        <w:t>využiť</w:t>
      </w:r>
      <w:r w:rsidRPr="004627A8">
        <w:rPr>
          <w:rFonts w:cs="Times New Roman"/>
          <w:sz w:val="19"/>
          <w:szCs w:val="19"/>
          <w:lang w:val="sk-SK"/>
        </w:rPr>
        <w:t xml:space="preserve"> výkon odbornéh</w:t>
      </w:r>
      <w:r w:rsidR="008B773C">
        <w:rPr>
          <w:rFonts w:cs="Times New Roman"/>
          <w:sz w:val="19"/>
          <w:szCs w:val="19"/>
          <w:lang w:val="sk-SK"/>
        </w:rPr>
        <w:t>o hodnotenia mimo priestorov RO na diaľku alebo kombináciou oboch postupov.</w:t>
      </w:r>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r w:rsidR="00C239F8">
        <w:rPr>
          <w:rFonts w:cs="Times New Roman"/>
          <w:sz w:val="19"/>
          <w:szCs w:val="19"/>
          <w:lang w:val="sk-SK"/>
        </w:rPr>
        <w:t xml:space="preserve"> </w:t>
      </w:r>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objektov/entities.</w:t>
      </w:r>
      <w:r w:rsidR="00933101" w:rsidRPr="007B275F">
        <w:rPr>
          <w:szCs w:val="19"/>
          <w:lang w:val="sk-SK"/>
        </w:rPr>
        <w:t xml:space="preserve"> </w:t>
      </w:r>
    </w:p>
    <w:p w14:paraId="02F00B59"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w:t>
      </w:r>
      <w:r w:rsidRPr="0017594C">
        <w:rPr>
          <w:szCs w:val="19"/>
          <w:lang w:val="sk-SK"/>
        </w:rPr>
        <w:lastRenderedPageBreak/>
        <w:t xml:space="preserve">potvrdená. ŽoNFP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xml:space="preserve">) s prihliadnutím </w:t>
      </w:r>
      <w:r w:rsidRPr="00A73316">
        <w:rPr>
          <w:rFonts w:cs="Arial"/>
          <w:szCs w:val="19"/>
          <w:lang w:eastAsia="cs-CZ"/>
        </w:rPr>
        <w:lastRenderedPageBreak/>
        <w:t>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776FE504"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41" w:name="_Toc38008864"/>
      <w:r w:rsidRPr="0017594C">
        <w:rPr>
          <w:lang w:val="sk-SK"/>
        </w:rPr>
        <w:t>Spôsob vypracovania, odovzdávania a zadávania výstupov z odborného hodnotenia zo strany odborného hodnotiteľa</w:t>
      </w:r>
      <w:bookmarkEnd w:id="41"/>
    </w:p>
    <w:p w14:paraId="2DBCDF78"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tie ŽoNFP, ktoré mu boli automaticky priradené prostrednístvom funkcionality v ITMS2014+. Tieto ŽoNFP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w:t>
      </w:r>
      <w:r w:rsidR="00922B00" w:rsidRPr="00F77E9C">
        <w:rPr>
          <w:color w:val="auto"/>
          <w:sz w:val="19"/>
          <w:lang w:val="sk-SK"/>
        </w:rPr>
        <w:lastRenderedPageBreak/>
        <w:t>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77777777"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42" w:name="_Toc38008865"/>
      <w:r w:rsidRPr="0017594C">
        <w:rPr>
          <w:lang w:val="sk-SK"/>
        </w:rPr>
        <w:t>Postupy uplatňované v prípadoch nezhody odborných hodnotiteľov</w:t>
      </w:r>
      <w:bookmarkEnd w:id="42"/>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ŽoNFP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43" w:name="_Toc38008866"/>
      <w:bookmarkStart w:id="44" w:name="_Toc413702946"/>
      <w:r w:rsidRPr="00B519B4">
        <w:rPr>
          <w:lang w:val="sk-SK"/>
        </w:rPr>
        <w:t>Overenie činnosti hodnotiteľov</w:t>
      </w:r>
      <w:bookmarkEnd w:id="43"/>
      <w:r w:rsidRPr="00B519B4">
        <w:rPr>
          <w:lang w:val="sk-SK"/>
        </w:rPr>
        <w:t xml:space="preserve"> </w:t>
      </w:r>
    </w:p>
    <w:p w14:paraId="6E359494" w14:textId="77777777"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24469559" w:rsidR="00AD40CA" w:rsidRPr="00F05F7A" w:rsidRDefault="00D03629" w:rsidP="00F05F7A">
      <w:pPr>
        <w:pStyle w:val="Bulletslevel2"/>
        <w:spacing w:after="120" w:line="288" w:lineRule="auto"/>
        <w:ind w:hanging="357"/>
        <w:jc w:val="both"/>
      </w:pPr>
      <w:r>
        <w:t xml:space="preserve">berie do úvahy </w:t>
      </w:r>
      <w:r w:rsidR="00612487">
        <w:t>už</w:t>
      </w:r>
      <w:r w:rsidRPr="00A66794">
        <w:t xml:space="preserve"> </w:t>
      </w:r>
      <w:r>
        <w:t>vylúčené</w:t>
      </w:r>
      <w:r w:rsidR="00AD40CA" w:rsidRPr="00A66794">
        <w:t> </w:t>
      </w:r>
      <w:r>
        <w:t xml:space="preserve"> </w:t>
      </w:r>
      <w:r w:rsidR="00AD40CA" w:rsidRPr="00A66794">
        <w:t>neoprávnen</w:t>
      </w:r>
      <w:r>
        <w:t>é</w:t>
      </w:r>
      <w:r w:rsidR="00AD40CA" w:rsidRPr="00A66794">
        <w:t xml:space="preserve"> výdavk</w:t>
      </w:r>
      <w:r>
        <w:t>y</w:t>
      </w:r>
      <w:r w:rsidR="00AD40CA" w:rsidRPr="00A66794">
        <w:t xml:space="preserve"> </w:t>
      </w:r>
      <w:r w:rsidR="00AD40CA">
        <w:t xml:space="preserve">na základe </w:t>
      </w:r>
      <w:r w:rsidR="00AD40CA" w:rsidRPr="00A66794">
        <w:t>posúdenia oprávnenosti výdavkov v rámci adm</w:t>
      </w:r>
      <w:r w:rsidR="00AD40CA">
        <w:t xml:space="preserve">inistratívneho overovania </w:t>
      </w:r>
      <w:r w:rsidR="00AD40CA"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szCs w:val="48"/>
          <w:lang w:val="sk-SK"/>
        </w:rPr>
      </w:pPr>
      <w:r>
        <w:rPr>
          <w:szCs w:val="48"/>
          <w:lang w:val="sk-SK"/>
        </w:rPr>
        <w:t xml:space="preserve">Preverenie kvality práce odborných hodnotiteľov bude vykonané povereným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r w:rsidR="00661D08">
        <w:rPr>
          <w:szCs w:val="48"/>
          <w:lang w:val="sk-SK"/>
        </w:rPr>
        <w:t xml:space="preserve"> </w:t>
      </w:r>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45" w:name="_Toc38008867"/>
      <w:bookmarkEnd w:id="44"/>
      <w:r w:rsidRPr="0017594C">
        <w:rPr>
          <w:lang w:val="sk-SK"/>
        </w:rPr>
        <w:t>Účasť partnerov na odbornom hodnotení</w:t>
      </w:r>
      <w:bookmarkEnd w:id="45"/>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lastRenderedPageBreak/>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0A2A64">
      <w:pPr>
        <w:pStyle w:val="Nadpis2"/>
        <w:numPr>
          <w:ilvl w:val="0"/>
          <w:numId w:val="0"/>
        </w:numPr>
        <w:jc w:val="both"/>
        <w:rPr>
          <w:lang w:val="sk-SK"/>
        </w:rPr>
      </w:pPr>
    </w:p>
    <w:p w14:paraId="4F1263DA" w14:textId="77777777" w:rsidR="005B224C" w:rsidRDefault="00C239F8" w:rsidP="005B224C">
      <w:pPr>
        <w:pStyle w:val="Nadpis2"/>
        <w:jc w:val="both"/>
        <w:rPr>
          <w:lang w:val="sk-SK"/>
        </w:rPr>
      </w:pPr>
      <w:bookmarkStart w:id="46" w:name="_Toc38008868"/>
      <w:r w:rsidRPr="001D3C52">
        <w:rPr>
          <w:lang w:val="sk-SK"/>
        </w:rPr>
        <w:t>Odborné hodnotenie na diaľku</w:t>
      </w:r>
      <w:bookmarkEnd w:id="46"/>
    </w:p>
    <w:p w14:paraId="0F8D75BE" w14:textId="77777777" w:rsidR="005B224C" w:rsidRPr="000A2A64" w:rsidRDefault="005B224C" w:rsidP="000A2A64">
      <w:pPr>
        <w:jc w:val="both"/>
        <w:rPr>
          <w:lang w:val="sk-SK"/>
        </w:rPr>
      </w:pPr>
      <w:bookmarkStart w:id="47" w:name="_Toc37941441"/>
      <w:r w:rsidRPr="000A2A64">
        <w:rPr>
          <w:lang w:val="sk-SK"/>
        </w:rPr>
        <w:t>Pre odborné hodnotenie na diaľku sú aplikované ustanovenia príručky pre hodnotiteľa</w:t>
      </w:r>
      <w:r w:rsidR="00A024D9" w:rsidRPr="000A2A64">
        <w:rPr>
          <w:lang w:val="sk-SK"/>
        </w:rPr>
        <w:t>,</w:t>
      </w:r>
      <w:r w:rsidRPr="000A2A64">
        <w:rPr>
          <w:lang w:val="sk-SK"/>
        </w:rPr>
        <w:t xml:space="preserve"> najmä predchádzajúce časti tejto kapitoly. Rozdiely v aplikácii  postupov oproti štandartnému odbornému hodnoteniu v priestoroch RO pre OP EVS sú predmetom tejto časti.</w:t>
      </w:r>
      <w:bookmarkEnd w:id="47"/>
      <w:r w:rsidRPr="000A2A64">
        <w:rPr>
          <w:lang w:val="sk-SK"/>
        </w:rPr>
        <w:t xml:space="preserve"> </w:t>
      </w:r>
    </w:p>
    <w:p w14:paraId="2E41F180" w14:textId="77777777" w:rsidR="000A2A64" w:rsidRDefault="000A2A64" w:rsidP="000A2A64">
      <w:pPr>
        <w:jc w:val="both"/>
        <w:rPr>
          <w:lang w:val="sk-SK"/>
        </w:rPr>
      </w:pPr>
      <w:bookmarkStart w:id="48" w:name="_Toc37941442"/>
    </w:p>
    <w:p w14:paraId="40EAC1CE" w14:textId="77777777" w:rsidR="005E1E71" w:rsidRPr="000A2A64" w:rsidRDefault="005E1E71" w:rsidP="000A2A64">
      <w:pPr>
        <w:jc w:val="both"/>
        <w:rPr>
          <w:b/>
          <w:iCs/>
          <w:lang w:val="sk-SK"/>
        </w:rPr>
      </w:pPr>
      <w:r w:rsidRPr="000A2A64">
        <w:rPr>
          <w:b/>
          <w:lang w:val="sk-SK"/>
        </w:rPr>
        <w:t xml:space="preserve">Kapitola 3.3 </w:t>
      </w:r>
      <w:r w:rsidR="00CB1767" w:rsidRPr="000A2A64">
        <w:rPr>
          <w:b/>
          <w:lang w:val="sk-SK"/>
        </w:rPr>
        <w:t xml:space="preserve"> v prípade di</w:t>
      </w:r>
      <w:r w:rsidR="005B224C" w:rsidRPr="000A2A64">
        <w:rPr>
          <w:b/>
          <w:lang w:val="sk-SK"/>
        </w:rPr>
        <w:t>a</w:t>
      </w:r>
      <w:r w:rsidR="00CB1767" w:rsidRPr="000A2A64">
        <w:rPr>
          <w:b/>
          <w:lang w:val="sk-SK"/>
        </w:rPr>
        <w:t>ľ</w:t>
      </w:r>
      <w:r w:rsidR="005B224C" w:rsidRPr="000A2A64">
        <w:rPr>
          <w:b/>
          <w:lang w:val="sk-SK"/>
        </w:rPr>
        <w:t>kového hodnotenia</w:t>
      </w:r>
      <w:r w:rsidRPr="000A2A64">
        <w:rPr>
          <w:b/>
          <w:lang w:val="sk-SK"/>
        </w:rPr>
        <w:t>.</w:t>
      </w:r>
      <w:bookmarkEnd w:id="48"/>
      <w:r w:rsidRPr="000A2A64">
        <w:rPr>
          <w:b/>
          <w:lang w:val="sk-SK"/>
        </w:rPr>
        <w:t xml:space="preserve"> </w:t>
      </w:r>
    </w:p>
    <w:p w14:paraId="04D600EB" w14:textId="77777777" w:rsidR="000A2A64" w:rsidRDefault="000A2A64" w:rsidP="000A2A64">
      <w:pPr>
        <w:jc w:val="both"/>
        <w:rPr>
          <w:lang w:val="sk-SK"/>
        </w:rPr>
      </w:pPr>
      <w:bookmarkStart w:id="49" w:name="_Toc37941443"/>
    </w:p>
    <w:p w14:paraId="0919D621" w14:textId="5DCA0A02" w:rsidR="005E1E71" w:rsidRPr="000A2A64" w:rsidRDefault="005E1E71" w:rsidP="000A2A64">
      <w:pPr>
        <w:jc w:val="both"/>
        <w:rPr>
          <w:b/>
          <w:iCs/>
          <w:lang w:val="sk-SK"/>
        </w:rPr>
      </w:pPr>
      <w:r w:rsidRPr="000A2A64">
        <w:rPr>
          <w:lang w:val="sk-SK"/>
        </w:rPr>
        <w:t>V prípade využitia odborného hodnotenia mimo priestorov na diaľku v</w:t>
      </w:r>
      <w:r w:rsidR="00A024D9" w:rsidRPr="000A2A64">
        <w:rPr>
          <w:lang w:val="sk-SK"/>
        </w:rPr>
        <w:t> deň školenia</w:t>
      </w:r>
      <w:r w:rsidRPr="000A2A64">
        <w:rPr>
          <w:lang w:val="sk-SK"/>
        </w:rPr>
        <w:t xml:space="preserve"> </w:t>
      </w:r>
      <w:r w:rsidR="000A2A64" w:rsidRPr="000A2A64">
        <w:rPr>
          <w:iCs/>
          <w:lang w:val="sk-SK"/>
        </w:rPr>
        <w:t>RO odovzdá</w:t>
      </w:r>
      <w:r w:rsidRPr="000A2A64">
        <w:rPr>
          <w:lang w:val="sk-SK"/>
        </w:rPr>
        <w:t xml:space="preserve"> hodnotiteľom</w:t>
      </w:r>
      <w:r w:rsidR="00CB1767" w:rsidRPr="000A2A64">
        <w:rPr>
          <w:lang w:val="sk-SK"/>
        </w:rPr>
        <w:t xml:space="preserve"> kontaktnú </w:t>
      </w:r>
      <w:r w:rsidRPr="000A2A64">
        <w:rPr>
          <w:lang w:val="sk-SK"/>
        </w:rPr>
        <w:t>emailov</w:t>
      </w:r>
      <w:r w:rsidR="00CB1767" w:rsidRPr="000A2A64">
        <w:rPr>
          <w:lang w:val="sk-SK"/>
        </w:rPr>
        <w:t>ú</w:t>
      </w:r>
      <w:r w:rsidRPr="000A2A64">
        <w:rPr>
          <w:lang w:val="sk-SK"/>
        </w:rPr>
        <w:t xml:space="preserve"> adres</w:t>
      </w:r>
      <w:r w:rsidR="00CB1767" w:rsidRPr="000A2A64">
        <w:rPr>
          <w:lang w:val="sk-SK"/>
        </w:rPr>
        <w:t>u</w:t>
      </w:r>
      <w:r w:rsidRPr="000A2A64">
        <w:rPr>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49"/>
    </w:p>
    <w:p w14:paraId="60C58D76" w14:textId="77777777" w:rsidR="000A2A64" w:rsidRDefault="000A2A64" w:rsidP="000A2A64">
      <w:pPr>
        <w:jc w:val="both"/>
        <w:rPr>
          <w:lang w:val="sk-SK"/>
        </w:rPr>
      </w:pPr>
    </w:p>
    <w:p w14:paraId="3F385EBE" w14:textId="77777777" w:rsidR="005E1E71" w:rsidRPr="000A2A64" w:rsidRDefault="005E1E71" w:rsidP="000A2A64">
      <w:pPr>
        <w:jc w:val="both"/>
        <w:rPr>
          <w:b/>
          <w:iCs/>
          <w:lang w:val="sk-SK"/>
        </w:rPr>
      </w:pPr>
      <w:r w:rsidRPr="000A2A64">
        <w:rPr>
          <w:b/>
          <w:lang w:val="sk-SK"/>
        </w:rPr>
        <w:t xml:space="preserve">Kapitola 3.4  v prípade </w:t>
      </w:r>
      <w:r w:rsidR="00CB1767" w:rsidRPr="000A2A64">
        <w:rPr>
          <w:b/>
          <w:lang w:val="sk-SK"/>
        </w:rPr>
        <w:t xml:space="preserve">diaľkového </w:t>
      </w:r>
      <w:r w:rsidRPr="000A2A64">
        <w:rPr>
          <w:b/>
          <w:lang w:val="sk-SK"/>
        </w:rPr>
        <w:t xml:space="preserve">hodnotenia. </w:t>
      </w:r>
    </w:p>
    <w:p w14:paraId="53E8FB71" w14:textId="77777777" w:rsidR="000A2A64" w:rsidRPr="000A2A64" w:rsidRDefault="000A2A64" w:rsidP="000A2A64">
      <w:pPr>
        <w:jc w:val="both"/>
        <w:rPr>
          <w:b/>
          <w:lang w:val="sk-SK"/>
        </w:rPr>
      </w:pPr>
      <w:bookmarkStart w:id="50" w:name="_Toc37941445"/>
    </w:p>
    <w:p w14:paraId="7097860C" w14:textId="480DA422" w:rsidR="004B0491" w:rsidRPr="000A2A64" w:rsidRDefault="005E1E71" w:rsidP="000A2A64">
      <w:pPr>
        <w:jc w:val="both"/>
        <w:rPr>
          <w:b/>
          <w:iCs/>
          <w:lang w:val="sk-SK"/>
        </w:rPr>
      </w:pPr>
      <w:r w:rsidRPr="000A2A64">
        <w:rPr>
          <w:lang w:val="sk-SK"/>
        </w:rPr>
        <w:t>Ak h</w:t>
      </w:r>
      <w:r w:rsidR="00C239F8" w:rsidRPr="000A2A64">
        <w:rPr>
          <w:lang w:val="sk-SK"/>
        </w:rPr>
        <w:t xml:space="preserve">odnotitelia počas odborného hodnotenia zistia, že na posúdenie splnenia odborného hodnotenia je potrebné poskytnúť zo strany žiadateľa doplňujúce informácie, hodnotiteľ oznámi túto skutočnosť emailom </w:t>
      </w:r>
      <w:r w:rsidR="00CB1767" w:rsidRPr="000A2A64">
        <w:rPr>
          <w:lang w:val="sk-SK"/>
        </w:rPr>
        <w:t>RO na určenú kontaktnú adresu</w:t>
      </w:r>
      <w:r w:rsidR="00C239F8" w:rsidRPr="000A2A64">
        <w:rPr>
          <w:lang w:val="sk-SK"/>
        </w:rPr>
        <w:t xml:space="preserve">. </w:t>
      </w:r>
      <w:r w:rsidR="00CB1767" w:rsidRPr="000A2A64">
        <w:rPr>
          <w:lang w:val="sk-SK"/>
        </w:rPr>
        <w:t xml:space="preserve">Ak RO kladne posúdi žiadosť OH o potrebe doplňujúcej iinformácie, </w:t>
      </w:r>
      <w:r w:rsidR="00C239F8" w:rsidRPr="000A2A64">
        <w:rPr>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r w:rsidR="004B0491" w:rsidRPr="000A2A64">
        <w:rPr>
          <w:lang w:val="sk-SK"/>
        </w:rPr>
        <w:t>.</w:t>
      </w:r>
      <w:bookmarkEnd w:id="50"/>
    </w:p>
    <w:p w14:paraId="4B2E067D" w14:textId="77777777" w:rsidR="000A2A64" w:rsidRDefault="000A2A64" w:rsidP="000A2A64">
      <w:pPr>
        <w:jc w:val="both"/>
        <w:rPr>
          <w:lang w:val="sk-SK"/>
        </w:rPr>
      </w:pPr>
      <w:bookmarkStart w:id="51" w:name="_Toc37941446"/>
    </w:p>
    <w:p w14:paraId="7FFE7131" w14:textId="2C02FFFC" w:rsidR="004B0491" w:rsidRPr="000A2A64" w:rsidRDefault="00A3233F" w:rsidP="000A2A64">
      <w:pPr>
        <w:jc w:val="both"/>
        <w:rPr>
          <w:b/>
          <w:lang w:val="sk-SK"/>
        </w:rPr>
      </w:pPr>
      <w:r w:rsidRPr="000A2A64">
        <w:rPr>
          <w:b/>
          <w:lang w:val="sk-SK"/>
        </w:rPr>
        <w:t>Kapitola</w:t>
      </w:r>
      <w:r w:rsidR="00204A94" w:rsidRPr="000A2A64">
        <w:rPr>
          <w:b/>
          <w:lang w:val="sk-SK"/>
        </w:rPr>
        <w:t xml:space="preserve"> 3.5 </w:t>
      </w:r>
      <w:r w:rsidR="004B0491" w:rsidRPr="000A2A64">
        <w:rPr>
          <w:b/>
          <w:lang w:val="sk-SK"/>
        </w:rPr>
        <w:t xml:space="preserve"> v prípade </w:t>
      </w:r>
      <w:r w:rsidR="00CB1767" w:rsidRPr="000A2A64">
        <w:rPr>
          <w:b/>
          <w:lang w:val="sk-SK"/>
        </w:rPr>
        <w:t xml:space="preserve">diaľkového </w:t>
      </w:r>
      <w:r w:rsidRPr="000A2A64">
        <w:rPr>
          <w:b/>
          <w:lang w:val="sk-SK"/>
        </w:rPr>
        <w:t>hodnotenia.</w:t>
      </w:r>
      <w:bookmarkEnd w:id="51"/>
    </w:p>
    <w:p w14:paraId="5F49684C" w14:textId="4E5E86A4" w:rsidR="004B0491" w:rsidRDefault="004B0491" w:rsidP="000A2A64">
      <w:pPr>
        <w:spacing w:before="120"/>
        <w:jc w:val="both"/>
      </w:pPr>
      <w:r>
        <w:t xml:space="preserve">V prípade, </w:t>
      </w:r>
      <w:r w:rsidR="00A3233F">
        <w:t xml:space="preserve">že obaja odborní hodnotitelia zašlú </w:t>
      </w:r>
      <w:r w:rsidR="00612487">
        <w:t xml:space="preserve">emailom </w:t>
      </w:r>
      <w:r w:rsidR="00A3233F">
        <w:t>riadne vyplnený</w:t>
      </w:r>
      <w:r w:rsidR="00A31F4A">
        <w:t xml:space="preserve"> </w:t>
      </w:r>
      <w:r w:rsidR="001D2B6B">
        <w:t>individuálny hodnotiaci hárok</w:t>
      </w:r>
      <w:r>
        <w:t xml:space="preserve">, poverený zamestnanec </w:t>
      </w:r>
      <w:r w:rsidR="00A31F4A">
        <w:t>RO</w:t>
      </w:r>
      <w:r>
        <w:t xml:space="preserve"> </w:t>
      </w:r>
      <w:r w:rsidR="00A3233F" w:rsidRPr="001D3C52">
        <w:rPr>
          <w:lang w:val="sk-SK"/>
        </w:rPr>
        <w:t>ich vyzve</w:t>
      </w:r>
      <w:r w:rsidR="00A024D9">
        <w:rPr>
          <w:lang w:val="sk-SK"/>
        </w:rPr>
        <w:t xml:space="preserve"> na </w:t>
      </w:r>
      <w:r w:rsidRPr="001D3C52">
        <w:rPr>
          <w:lang w:val="sk-SK"/>
        </w:rPr>
        <w:t>doručenie</w:t>
      </w:r>
      <w:r w:rsidR="00A31F4A">
        <w:rPr>
          <w:lang w:val="sk-SK"/>
        </w:rPr>
        <w:t xml:space="preserve"> </w:t>
      </w:r>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r w:rsidR="001D2B6B" w:rsidRPr="001D2B6B">
        <w:rPr>
          <w:lang w:val="sk-SK"/>
        </w:rPr>
        <w:t>spoločného hodnotiaceho</w:t>
      </w:r>
      <w:r w:rsidR="001D2B6B">
        <w:rPr>
          <w:lang w:val="sk-SK"/>
        </w:rPr>
        <w:t xml:space="preserve"> hárku</w:t>
      </w:r>
      <w:r w:rsidR="00A3233F" w:rsidRPr="001D3C52">
        <w:rPr>
          <w:lang w:val="sk-SK"/>
        </w:rPr>
        <w:t>, pričom</w:t>
      </w:r>
      <w:r w:rsidRPr="001D3C52">
        <w:rPr>
          <w:lang w:val="sk-SK"/>
        </w:rPr>
        <w:t xml:space="preserve"> im poskytne kontaktné údaje, týkajúce sa druhého hodnotiteľa v rozsahu </w:t>
      </w:r>
      <w:r w:rsidR="00A31F4A">
        <w:rPr>
          <w:lang w:val="sk-SK"/>
        </w:rPr>
        <w:t>–</w:t>
      </w:r>
      <w:r w:rsidRPr="001D3C52">
        <w:rPr>
          <w:lang w:val="sk-SK"/>
        </w:rPr>
        <w:t xml:space="preserve"> </w:t>
      </w:r>
      <w:r w:rsidR="00A31F4A" w:rsidRPr="00A31F4A">
        <w:rPr>
          <w:lang w:val="sk-SK"/>
        </w:rPr>
        <w:t>emailov</w:t>
      </w:r>
      <w:r w:rsidR="00612487">
        <w:rPr>
          <w:lang w:val="sk-SK"/>
        </w:rPr>
        <w:t>á</w:t>
      </w:r>
      <w:r w:rsidR="00A31F4A" w:rsidRPr="00A31F4A">
        <w:rPr>
          <w:lang w:val="sk-SK"/>
        </w:rPr>
        <w:t xml:space="preserve"> </w:t>
      </w:r>
      <w:r w:rsidR="00A31F4A">
        <w:rPr>
          <w:lang w:val="sk-SK"/>
        </w:rPr>
        <w:t>adres</w:t>
      </w:r>
      <w:r w:rsidR="00612487">
        <w:rPr>
          <w:lang w:val="sk-SK"/>
        </w:rPr>
        <w:t>a</w:t>
      </w:r>
      <w:r w:rsidRPr="001D3C52">
        <w:rPr>
          <w:lang w:val="sk-SK"/>
        </w:rPr>
        <w:t xml:space="preserve">, </w:t>
      </w:r>
      <w:bookmarkStart w:id="52"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r w:rsidR="00612487">
        <w:rPr>
          <w:lang w:val="sk-SK"/>
        </w:rPr>
        <w:t>hodnotitelia</w:t>
      </w:r>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najneskôr však do termínu</w:t>
      </w:r>
      <w:r w:rsidRPr="001F2D96">
        <w:t xml:space="preserve"> </w:t>
      </w:r>
      <w:r>
        <w:t>stanoveného poskytovateľom.</w:t>
      </w:r>
      <w:bookmarkEnd w:id="52"/>
      <w:r w:rsidR="00612487">
        <w:t xml:space="preserve"> </w:t>
      </w:r>
    </w:p>
    <w:p w14:paraId="1E33236C" w14:textId="77777777" w:rsidR="004B0491" w:rsidRDefault="004B0491" w:rsidP="001D3C52">
      <w:pPr>
        <w:pStyle w:val="Odsekzoznamu"/>
        <w:spacing w:before="120"/>
        <w:ind w:left="0"/>
        <w:contextualSpacing w:val="0"/>
        <w:jc w:val="both"/>
      </w:pPr>
      <w:r w:rsidRPr="005220DD">
        <w:t xml:space="preserve">V prípade, že </w:t>
      </w:r>
      <w:r>
        <w:t>príslušný</w:t>
      </w:r>
      <w:r w:rsidRPr="005220DD">
        <w:t xml:space="preserve"> zamestnanec poskytovateľa pri formálnej kontrole</w:t>
      </w:r>
      <w:r>
        <w:t xml:space="preserve"> elektronickej verzie</w:t>
      </w:r>
      <w:r w:rsidRPr="005220DD">
        <w:t xml:space="preserve"> spoločného hodnotiaceho hárku zistí, že nie sú všetky kritériá vyhodnotené, resp. slovný popis </w:t>
      </w:r>
      <w:r>
        <w:t xml:space="preserve">zdôvodnenia </w:t>
      </w:r>
      <w:r w:rsidRPr="005220DD">
        <w:t xml:space="preserve">nie je </w:t>
      </w:r>
      <w:r w:rsidR="00A024D9" w:rsidRPr="005220DD">
        <w:t>dostatočn</w:t>
      </w:r>
      <w:r w:rsidR="00A024D9">
        <w:t>ý</w:t>
      </w:r>
      <w:r w:rsidR="00A024D9" w:rsidRPr="005220DD">
        <w:t>,</w:t>
      </w:r>
      <w:r w:rsidRPr="005220DD">
        <w:t xml:space="preserve"> vyzve</w:t>
      </w:r>
      <w:r>
        <w:t xml:space="preserve"> oboch hodnotiteľov</w:t>
      </w:r>
      <w:r w:rsidR="00612487">
        <w:t xml:space="preserve"> na nápravu, a to dopracovaním alebo</w:t>
      </w:r>
      <w:r w:rsidRPr="005220DD">
        <w:t xml:space="preserve"> prepracovaním </w:t>
      </w:r>
      <w:r>
        <w:t>spoločného hodnotiaceho hárku, pričom určí primeranú lehotu.</w:t>
      </w:r>
    </w:p>
    <w:p w14:paraId="2AE2AAB8" w14:textId="77777777" w:rsidR="004B0491" w:rsidRDefault="004B0491" w:rsidP="001D3C52">
      <w:pPr>
        <w:pStyle w:val="Odsekzoznamu"/>
        <w:spacing w:before="120"/>
        <w:ind w:left="0"/>
        <w:contextualSpacing w:val="0"/>
        <w:jc w:val="both"/>
      </w:pPr>
      <w:bookmarkStart w:id="53" w:name="_Ref14179230"/>
      <w:r>
        <w:t xml:space="preserve">Zamestnanec poskytovateľa vykoná opätovnú formálnu </w:t>
      </w:r>
      <w:r w:rsidRPr="005220DD">
        <w:t xml:space="preserve">kontrolu </w:t>
      </w:r>
      <w:r>
        <w:t xml:space="preserve">dopracovanej/prepracovanej elektronickej verzie </w:t>
      </w:r>
      <w:r w:rsidR="001D2B6B">
        <w:t>spoločného hodnotiaceho hárku</w:t>
      </w:r>
      <w:r>
        <w:t xml:space="preserve">. V prípade, že je </w:t>
      </w:r>
      <w:r w:rsidR="001D2B6B">
        <w:t>spoločný hodnotiaci hárok</w:t>
      </w:r>
      <w:r>
        <w:t xml:space="preserve"> vypracovaný v súlade s príručkou, príslušný zamestnanec poskytovateľa o tom informuje oboch hodnotiteľov a vyzve </w:t>
      </w:r>
      <w:r w:rsidR="00204A94">
        <w:t>ich</w:t>
      </w:r>
      <w:r>
        <w:t xml:space="preserve"> na doručenie podpísané</w:t>
      </w:r>
      <w:r w:rsidR="00204A94">
        <w:t xml:space="preserve">ho </w:t>
      </w:r>
      <w:r w:rsidR="003C0093">
        <w:t>spoločného hodnotiaceho hárku</w:t>
      </w:r>
      <w:r w:rsidR="00204A94">
        <w:t xml:space="preserve"> na adresu poskytovateľa v primeranej lehote</w:t>
      </w:r>
      <w:r>
        <w:t>.</w:t>
      </w:r>
      <w:r w:rsidRPr="00681EF6">
        <w:t xml:space="preserve"> </w:t>
      </w:r>
      <w:r>
        <w:t>Pri doručovaní poštovou prepravou sa využíva doporučená pošta.</w:t>
      </w:r>
      <w:bookmarkEnd w:id="53"/>
    </w:p>
    <w:p w14:paraId="54BC2F6E" w14:textId="77777777" w:rsidR="004B0491" w:rsidRPr="000A2A64" w:rsidRDefault="00204A94" w:rsidP="00231143">
      <w:pPr>
        <w:tabs>
          <w:tab w:val="left" w:pos="0"/>
        </w:tabs>
        <w:spacing w:before="120"/>
        <w:jc w:val="both"/>
        <w:rPr>
          <w:b/>
        </w:rPr>
      </w:pPr>
      <w:r w:rsidRPr="000A2A64">
        <w:rPr>
          <w:b/>
          <w:iCs/>
          <w:szCs w:val="19"/>
          <w:lang w:val="sk-SK"/>
        </w:rPr>
        <w:t>Kapitola</w:t>
      </w:r>
      <w:r w:rsidR="00231143" w:rsidRPr="000A2A64">
        <w:rPr>
          <w:b/>
          <w:iCs/>
          <w:szCs w:val="19"/>
          <w:lang w:val="sk-SK"/>
        </w:rPr>
        <w:t xml:space="preserve"> 3.6</w:t>
      </w:r>
      <w:r w:rsidRPr="000A2A64">
        <w:rPr>
          <w:b/>
          <w:iCs/>
          <w:szCs w:val="19"/>
          <w:lang w:val="sk-SK"/>
        </w:rPr>
        <w:t xml:space="preserve"> </w:t>
      </w:r>
      <w:r w:rsidRPr="000A2A64">
        <w:rPr>
          <w:b/>
          <w:szCs w:val="19"/>
          <w:lang w:val="sk-SK"/>
        </w:rPr>
        <w:t xml:space="preserve"> v prípade</w:t>
      </w:r>
      <w:r w:rsidRPr="000A2A64">
        <w:rPr>
          <w:b/>
          <w:lang w:val="sk-SK"/>
        </w:rPr>
        <w:t xml:space="preserve"> </w:t>
      </w:r>
      <w:r w:rsidR="006728BA" w:rsidRPr="000A2A64">
        <w:rPr>
          <w:b/>
          <w:iCs/>
          <w:szCs w:val="19"/>
          <w:lang w:val="sk-SK"/>
        </w:rPr>
        <w:t>di</w:t>
      </w:r>
      <w:r w:rsidRPr="000A2A64">
        <w:rPr>
          <w:b/>
          <w:iCs/>
          <w:szCs w:val="19"/>
          <w:lang w:val="sk-SK"/>
        </w:rPr>
        <w:t>a</w:t>
      </w:r>
      <w:r w:rsidR="006728BA" w:rsidRPr="000A2A64">
        <w:rPr>
          <w:b/>
          <w:iCs/>
          <w:szCs w:val="19"/>
          <w:lang w:val="sk-SK"/>
        </w:rPr>
        <w:t>ľ</w:t>
      </w:r>
      <w:r w:rsidRPr="000A2A64">
        <w:rPr>
          <w:b/>
          <w:iCs/>
          <w:szCs w:val="19"/>
          <w:lang w:val="sk-SK"/>
        </w:rPr>
        <w:t>kového hodnotenia</w:t>
      </w:r>
    </w:p>
    <w:p w14:paraId="52747FF4" w14:textId="77777777" w:rsidR="004B0491" w:rsidRDefault="004B0491" w:rsidP="00A024D9">
      <w:pPr>
        <w:pStyle w:val="Odsekzoznamu"/>
        <w:spacing w:before="120"/>
        <w:ind w:left="0"/>
        <w:contextualSpacing w:val="0"/>
        <w:jc w:val="both"/>
      </w:pPr>
      <w:r>
        <w:t xml:space="preserve">V prípade rozporu medzi hodnotiteľmi, identifikovanom pri formálnej kontrole </w:t>
      </w:r>
      <w:r w:rsidR="003C0093">
        <w:t>spoločného hodnotiaceho hárku</w:t>
      </w:r>
      <w:r>
        <w:t xml:space="preserve">, sa tretiemu (prípadne ďalšiemu hodnotiteľovi) poskytne možnosť hodnotiť v priestoroch poskytovateľa alebo </w:t>
      </w:r>
      <w:r w:rsidR="00231143">
        <w:t>na diaľku</w:t>
      </w:r>
      <w:r>
        <w:t xml:space="preserve">. Poverený zamestnanec poskytovateľa bezodkladne informuje tretieho, resp. ďalšieho hodnotiteľa o priebehu hodnotenia ŽoNFP vo vzťahu ku kritériu, v ktorom nastal rozpor. </w:t>
      </w:r>
    </w:p>
    <w:p w14:paraId="5A5D8A2E" w14:textId="77777777" w:rsidR="004B0491" w:rsidRDefault="004B0491" w:rsidP="001D3C52">
      <w:pPr>
        <w:pStyle w:val="Odsekzoznamu"/>
        <w:spacing w:before="120"/>
        <w:ind w:left="0"/>
        <w:contextualSpacing w:val="0"/>
        <w:jc w:val="both"/>
      </w:pPr>
      <w:r>
        <w:t xml:space="preserve">V prípade rozporu pri hodnotení vylučovacích kritérií </w:t>
      </w:r>
      <w:r w:rsidRPr="005220DD">
        <w:t>tretí, resp. ďalší hodnotiteľ vyhodnotí sporné vyluč</w:t>
      </w:r>
      <w:r>
        <w:t>ovacie</w:t>
      </w:r>
      <w:r w:rsidRPr="005220DD">
        <w:t xml:space="preserve"> kritériá</w:t>
      </w:r>
      <w:r w:rsidR="00D8458C">
        <w:t xml:space="preserve"> a podľa spôsobu hodnotenia </w:t>
      </w:r>
      <w:r w:rsidRPr="005220DD">
        <w:t xml:space="preserve"> </w:t>
      </w:r>
      <w:r w:rsidR="007330EB">
        <w:t xml:space="preserve"> </w:t>
      </w:r>
      <w:r w:rsidR="00D8458C">
        <w:t xml:space="preserve">zabezpečí vypracovanie </w:t>
      </w:r>
      <w:r w:rsidR="00D52156">
        <w:t xml:space="preserve">riadneho </w:t>
      </w:r>
      <w:r w:rsidR="00D8458C">
        <w:t xml:space="preserve">doplňujúceho </w:t>
      </w:r>
      <w:r w:rsidR="003C0093">
        <w:t>hodnotiaceho hárku</w:t>
      </w:r>
      <w:r w:rsidR="00D8458C">
        <w:t xml:space="preserve"> k </w:t>
      </w:r>
      <w:r w:rsidR="003C0093">
        <w:t>spoločnému hodnotiacemu hárku</w:t>
      </w:r>
      <w:r w:rsidR="00D8458C">
        <w:t xml:space="preserve"> </w:t>
      </w:r>
      <w:r w:rsidR="00D52156">
        <w:t>primeraniými postupmi podľa kapitoly 3.5.</w:t>
      </w:r>
    </w:p>
    <w:p w14:paraId="518AFF0C" w14:textId="77777777" w:rsidR="004B0491" w:rsidRDefault="004B0491" w:rsidP="004B0491">
      <w:pPr>
        <w:jc w:val="both"/>
      </w:pPr>
    </w:p>
    <w:p w14:paraId="5C673E42" w14:textId="77777777" w:rsidR="006728BA" w:rsidRDefault="006728BA" w:rsidP="006728BA">
      <w:pPr>
        <w:tabs>
          <w:tab w:val="left" w:pos="0"/>
        </w:tabs>
        <w:spacing w:before="120"/>
        <w:jc w:val="both"/>
      </w:pPr>
      <w:r>
        <w:rPr>
          <w:b/>
          <w:iCs/>
          <w:szCs w:val="19"/>
          <w:lang w:val="sk-SK"/>
        </w:rPr>
        <w:lastRenderedPageBreak/>
        <w:t>Kapitola 3.8</w:t>
      </w:r>
      <w:r w:rsidRPr="00A3233F">
        <w:rPr>
          <w:szCs w:val="19"/>
          <w:lang w:val="sk-SK"/>
        </w:rPr>
        <w:t xml:space="preserve"> v prípade</w:t>
      </w:r>
      <w:r>
        <w:rPr>
          <w:lang w:val="sk-SK"/>
        </w:rPr>
        <w:t xml:space="preserve"> </w:t>
      </w:r>
      <w:r>
        <w:rPr>
          <w:b/>
          <w:iCs/>
          <w:szCs w:val="19"/>
          <w:lang w:val="sk-SK"/>
        </w:rPr>
        <w:t>diaľkového hodnotenia sa neaplikuje</w:t>
      </w:r>
      <w:r w:rsidR="007330EB">
        <w:rPr>
          <w:b/>
          <w:iCs/>
          <w:szCs w:val="19"/>
          <w:lang w:val="sk-SK"/>
        </w:rPr>
        <w:t>.</w:t>
      </w:r>
    </w:p>
    <w:p w14:paraId="7FCC4E14" w14:textId="77777777" w:rsidR="00FA130C" w:rsidRPr="000A2A64" w:rsidRDefault="004B0491" w:rsidP="000A2A64">
      <w:pPr>
        <w:rPr>
          <w:rFonts w:asciiTheme="minorHAnsi" w:hAnsiTheme="minorHAnsi"/>
          <w:sz w:val="18"/>
          <w:highlight w:val="green"/>
          <w:lang w:val="sk-SK"/>
        </w:rPr>
      </w:pPr>
      <w:r w:rsidRPr="000A2A64">
        <w:rPr>
          <w:lang w:val="sk-SK"/>
        </w:rPr>
        <w:br/>
      </w:r>
      <w:r w:rsidRPr="000A2A64">
        <w:rPr>
          <w:lang w:val="sk-SK"/>
        </w:rPr>
        <w:br/>
      </w:r>
    </w:p>
    <w:p w14:paraId="5BDC48E1" w14:textId="77777777" w:rsidR="00A570A0" w:rsidRPr="0017594C" w:rsidRDefault="00A570A0" w:rsidP="008979DA">
      <w:pPr>
        <w:pStyle w:val="Nadpis1"/>
        <w:ind w:left="426" w:hanging="426"/>
        <w:rPr>
          <w:lang w:val="sk-SK"/>
        </w:rPr>
      </w:pPr>
      <w:bookmarkStart w:id="54" w:name="_Toc38008869"/>
      <w:r w:rsidRPr="0017594C">
        <w:rPr>
          <w:lang w:val="sk-SK"/>
        </w:rPr>
        <w:lastRenderedPageBreak/>
        <w:t>Spôsob vyhodnotenia jednotlivých kritérií pre výber projektov</w:t>
      </w:r>
      <w:bookmarkEnd w:id="54"/>
    </w:p>
    <w:p w14:paraId="2CE4C412" w14:textId="77777777" w:rsidR="001C4E68" w:rsidRPr="00B519B4" w:rsidRDefault="001C4E68" w:rsidP="008979DA">
      <w:pPr>
        <w:pStyle w:val="Nadpis2"/>
        <w:jc w:val="both"/>
        <w:rPr>
          <w:lang w:val="sk-SK"/>
        </w:rPr>
      </w:pPr>
      <w:bookmarkStart w:id="55" w:name="_Toc38008870"/>
      <w:r w:rsidRPr="0017594C">
        <w:rPr>
          <w:lang w:val="sk-SK"/>
        </w:rPr>
        <w:t xml:space="preserve">Hodnotiace </w:t>
      </w:r>
      <w:r w:rsidRPr="00B519B4">
        <w:rPr>
          <w:lang w:val="sk-SK"/>
        </w:rPr>
        <w:t>kritériá žiadosti o nenávratný finančný príspevok</w:t>
      </w:r>
      <w:bookmarkEnd w:id="55"/>
      <w:r w:rsidRPr="00B519B4">
        <w:rPr>
          <w:lang w:val="sk-SK"/>
        </w:rPr>
        <w:t xml:space="preserve"> </w:t>
      </w:r>
    </w:p>
    <w:p w14:paraId="5F42A255"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E2E7D53"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56" w:name="_Toc38008871"/>
      <w:r w:rsidRPr="0017594C">
        <w:rPr>
          <w:lang w:val="sk-SK"/>
        </w:rPr>
        <w:t>Spôsob vyhodnotenia jednotlivých kritérií pre výber projektov</w:t>
      </w:r>
      <w:bookmarkEnd w:id="56"/>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57" w:name="_Toc38008872"/>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57"/>
    </w:p>
    <w:p w14:paraId="577C7455" w14:textId="77777777" w:rsidR="0059078B" w:rsidRDefault="0059078B" w:rsidP="0059078B">
      <w:pPr>
        <w:pStyle w:val="Nadpis3"/>
        <w:rPr>
          <w:lang w:val="sk-SK"/>
        </w:rPr>
      </w:pPr>
      <w:bookmarkStart w:id="58" w:name="_Toc38008873"/>
      <w:r>
        <w:rPr>
          <w:lang w:val="sk-SK"/>
        </w:rPr>
        <w:t>Vyhodnotenie horizontálneho princípu Udržateľný rozvoj</w:t>
      </w:r>
      <w:bookmarkEnd w:id="58"/>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77777777"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0682A628"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E6DC452"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59" w:name="_Toc38008874"/>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59"/>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60" w:name="_Toc38008875"/>
      <w:r>
        <w:rPr>
          <w:lang w:val="sk-SK"/>
        </w:rPr>
        <w:lastRenderedPageBreak/>
        <w:t>Prechodné a záverečné ustanovenia</w:t>
      </w:r>
      <w:bookmarkEnd w:id="60"/>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61" w:name="_Toc38008876"/>
      <w:r>
        <w:rPr>
          <w:lang w:val="sk-SK"/>
        </w:rPr>
        <w:lastRenderedPageBreak/>
        <w:t>Prílohy</w:t>
      </w:r>
      <w:bookmarkEnd w:id="61"/>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5762C834"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3A7591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FF4B1" w14:textId="77777777" w:rsidR="00F50E40" w:rsidRDefault="00F50E40">
      <w:r>
        <w:separator/>
      </w:r>
    </w:p>
    <w:p w14:paraId="527AFEBF" w14:textId="77777777" w:rsidR="00F50E40" w:rsidRDefault="00F50E40"/>
  </w:endnote>
  <w:endnote w:type="continuationSeparator" w:id="0">
    <w:p w14:paraId="31879903" w14:textId="77777777" w:rsidR="00F50E40" w:rsidRDefault="00F50E40">
      <w:r>
        <w:continuationSeparator/>
      </w:r>
    </w:p>
    <w:p w14:paraId="3A05E1B4" w14:textId="77777777" w:rsidR="00F50E40" w:rsidRDefault="00F50E40"/>
  </w:endnote>
  <w:endnote w:type="continuationNotice" w:id="1">
    <w:p w14:paraId="27FE6912" w14:textId="77777777" w:rsidR="00F50E40" w:rsidRDefault="00F50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6E9B638F" w14:textId="77777777" w:rsidR="009861C5" w:rsidRDefault="009861C5">
        <w:pPr>
          <w:pStyle w:val="Pta"/>
          <w:jc w:val="center"/>
        </w:pPr>
        <w:r>
          <w:fldChar w:fldCharType="begin"/>
        </w:r>
        <w:r>
          <w:instrText xml:space="preserve"> PAGE   \* MERGEFORMAT </w:instrText>
        </w:r>
        <w:r>
          <w:fldChar w:fldCharType="separate"/>
        </w:r>
        <w:r w:rsidR="00C21996">
          <w:rPr>
            <w:noProof/>
          </w:rPr>
          <w:t>21</w:t>
        </w:r>
        <w:r>
          <w:rPr>
            <w:noProof/>
          </w:rPr>
          <w:fldChar w:fldCharType="end"/>
        </w:r>
      </w:p>
    </w:sdtContent>
  </w:sdt>
  <w:p w14:paraId="5A4762FA" w14:textId="77777777" w:rsidR="009861C5" w:rsidRPr="003530AF" w:rsidRDefault="009861C5"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3D214" w14:textId="77777777" w:rsidR="00F50E40" w:rsidRDefault="00F50E40">
      <w:r>
        <w:separator/>
      </w:r>
    </w:p>
    <w:p w14:paraId="78CF3F33" w14:textId="77777777" w:rsidR="00F50E40" w:rsidRDefault="00F50E40"/>
  </w:footnote>
  <w:footnote w:type="continuationSeparator" w:id="0">
    <w:p w14:paraId="5EAC2925" w14:textId="77777777" w:rsidR="00F50E40" w:rsidRDefault="00F50E40">
      <w:r>
        <w:continuationSeparator/>
      </w:r>
    </w:p>
    <w:p w14:paraId="0DB35F0A" w14:textId="77777777" w:rsidR="00F50E40" w:rsidRDefault="00F50E40"/>
  </w:footnote>
  <w:footnote w:type="continuationNotice" w:id="1">
    <w:p w14:paraId="1B599B1F" w14:textId="77777777" w:rsidR="00F50E40" w:rsidRDefault="00F50E40"/>
  </w:footnote>
  <w:footnote w:id="2">
    <w:p w14:paraId="10A56B6B" w14:textId="4ACF5141" w:rsidR="009861C5" w:rsidRPr="004261E6" w:rsidRDefault="009861C5">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odborného hodnotenia</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35168EFC" w14:textId="77777777" w:rsidR="009861C5" w:rsidRDefault="009861C5"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3D782C58" w14:textId="77777777" w:rsidR="009861C5" w:rsidRPr="00396022" w:rsidRDefault="009861C5"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4649FACB" w14:textId="77777777" w:rsidR="009861C5" w:rsidRPr="00396022" w:rsidRDefault="009861C5"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1F271AE2" w14:textId="77777777" w:rsidR="009861C5" w:rsidRPr="00396022" w:rsidRDefault="009861C5" w:rsidP="00933101">
      <w:pPr>
        <w:pStyle w:val="Textpoznmkypodiarou"/>
        <w:rPr>
          <w:lang w:val="sk-SK"/>
        </w:rPr>
      </w:pPr>
    </w:p>
  </w:footnote>
  <w:footnote w:id="6">
    <w:p w14:paraId="3A3F2179" w14:textId="77777777" w:rsidR="009861C5" w:rsidRDefault="009861C5"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9861C5" w:rsidRPr="00051EF8" w:rsidRDefault="009861C5">
      <w:pPr>
        <w:pStyle w:val="Textpoznmkypodiarou"/>
        <w:rPr>
          <w:lang w:val="sk-SK"/>
        </w:rPr>
      </w:pPr>
      <w:r>
        <w:rPr>
          <w:lang w:val="sk-SK"/>
        </w:rPr>
        <w:t xml:space="preserve"> </w:t>
      </w:r>
    </w:p>
  </w:footnote>
  <w:footnote w:id="7">
    <w:p w14:paraId="061DAA75" w14:textId="77777777" w:rsidR="009861C5" w:rsidRPr="00F66DEE" w:rsidRDefault="009861C5" w:rsidP="0019344D">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B6872" w14:textId="77777777" w:rsidR="009861C5" w:rsidRPr="0094663B" w:rsidRDefault="009861C5"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4CFB"/>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A64"/>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1DD5"/>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2724"/>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44D"/>
    <w:rsid w:val="0019359F"/>
    <w:rsid w:val="001A0E22"/>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3FB5"/>
    <w:rsid w:val="00365CBE"/>
    <w:rsid w:val="003675D8"/>
    <w:rsid w:val="0037465D"/>
    <w:rsid w:val="00375105"/>
    <w:rsid w:val="00375271"/>
    <w:rsid w:val="00382DA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27A8"/>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5052"/>
    <w:rsid w:val="005F7166"/>
    <w:rsid w:val="00606BC7"/>
    <w:rsid w:val="006072AD"/>
    <w:rsid w:val="00607555"/>
    <w:rsid w:val="00607BAB"/>
    <w:rsid w:val="00607FF9"/>
    <w:rsid w:val="00610772"/>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6AC4"/>
    <w:rsid w:val="007D7C83"/>
    <w:rsid w:val="007E04C0"/>
    <w:rsid w:val="007E2FE2"/>
    <w:rsid w:val="007E33E1"/>
    <w:rsid w:val="007E4B60"/>
    <w:rsid w:val="007F11EE"/>
    <w:rsid w:val="007F3B38"/>
    <w:rsid w:val="007F49C7"/>
    <w:rsid w:val="007F4B99"/>
    <w:rsid w:val="007F7017"/>
    <w:rsid w:val="007F73D1"/>
    <w:rsid w:val="008115A7"/>
    <w:rsid w:val="00814D5E"/>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7CA7"/>
    <w:rsid w:val="008503A8"/>
    <w:rsid w:val="00851593"/>
    <w:rsid w:val="00853486"/>
    <w:rsid w:val="0085367C"/>
    <w:rsid w:val="00856B36"/>
    <w:rsid w:val="00856EFB"/>
    <w:rsid w:val="008602D1"/>
    <w:rsid w:val="00860775"/>
    <w:rsid w:val="00860FCB"/>
    <w:rsid w:val="00862CBE"/>
    <w:rsid w:val="008633D8"/>
    <w:rsid w:val="00865D72"/>
    <w:rsid w:val="0087091A"/>
    <w:rsid w:val="008711EB"/>
    <w:rsid w:val="00871A4F"/>
    <w:rsid w:val="00871F82"/>
    <w:rsid w:val="00872352"/>
    <w:rsid w:val="00873032"/>
    <w:rsid w:val="008736D5"/>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1C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67B"/>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055"/>
    <w:rsid w:val="00A04B8D"/>
    <w:rsid w:val="00A05AEA"/>
    <w:rsid w:val="00A05C01"/>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2E42"/>
    <w:rsid w:val="00AC4C35"/>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A2C"/>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1D2E"/>
    <w:rsid w:val="00B62267"/>
    <w:rsid w:val="00B6260E"/>
    <w:rsid w:val="00B62E0F"/>
    <w:rsid w:val="00B62F5A"/>
    <w:rsid w:val="00B6522B"/>
    <w:rsid w:val="00B668AF"/>
    <w:rsid w:val="00B670CC"/>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1996"/>
    <w:rsid w:val="00C22B59"/>
    <w:rsid w:val="00C239F8"/>
    <w:rsid w:val="00C24D1D"/>
    <w:rsid w:val="00C25C4D"/>
    <w:rsid w:val="00C26286"/>
    <w:rsid w:val="00C26A28"/>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1F69"/>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97F5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3D44"/>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34E"/>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881"/>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32DB"/>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138"/>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5A14"/>
    <w:rsid w:val="00F460BC"/>
    <w:rsid w:val="00F47DA1"/>
    <w:rsid w:val="00F50E40"/>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E6227"/>
  <w15:docId w15:val="{6961E9AB-FC83-4892-8155-895AD8F8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7E351341-1989-4D54-834B-CC74516BB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27</Pages>
  <Words>11252</Words>
  <Characters>64138</Characters>
  <Application>Microsoft Office Word</Application>
  <DocSecurity>0</DocSecurity>
  <Lines>534</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Miruška Hrabčáková</cp:lastModifiedBy>
  <cp:revision>24</cp:revision>
  <dcterms:created xsi:type="dcterms:W3CDTF">2020-04-16T13:00:00Z</dcterms:created>
  <dcterms:modified xsi:type="dcterms:W3CDTF">2020-09-29T08:57:00Z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